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29216" w14:textId="77777777" w:rsidR="003141E8" w:rsidRPr="009044F1" w:rsidRDefault="003141E8" w:rsidP="003141E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52FB1E26" w14:textId="5FEC8441" w:rsidR="003141E8" w:rsidRPr="00BA7128" w:rsidRDefault="003141E8" w:rsidP="003141E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3F49DF">
        <w:rPr>
          <w:rFonts w:ascii="GHEA Grapalat" w:hAnsi="GHEA Grapalat"/>
          <w:i w:val="0"/>
          <w:sz w:val="24"/>
          <w:szCs w:val="24"/>
        </w:rPr>
        <w:t xml:space="preserve">СРОЧНАЯ ПРОЦЕДУРА ЗАКУПКИ ОТ ОДНОГО ЧЕЛОВЕКА </w:t>
      </w:r>
      <w:r>
        <w:rPr>
          <w:rStyle w:val="FootnoteReference"/>
          <w:rFonts w:ascii="GHEA Grapalat" w:hAnsi="GHEA Grapalat"/>
          <w:i w:val="0"/>
          <w:sz w:val="24"/>
          <w:szCs w:val="24"/>
        </w:rPr>
        <w:footnoteReference w:customMarkFollows="1" w:id="1"/>
        <w:t>*</w:t>
      </w:r>
    </w:p>
    <w:p w14:paraId="1F5EBDEB" w14:textId="77777777" w:rsidR="003141E8" w:rsidRPr="00975A65" w:rsidRDefault="003141E8" w:rsidP="003141E8">
      <w:pPr>
        <w:pStyle w:val="BodyTextIndent"/>
        <w:widowControl w:val="0"/>
        <w:spacing w:line="240" w:lineRule="auto"/>
        <w:ind w:firstLine="0"/>
        <w:jc w:val="center"/>
        <w:rPr>
          <w:rFonts w:ascii="GHEA Grapalat" w:hAnsi="GHEA Grapalat"/>
          <w:i w:val="0"/>
        </w:rPr>
      </w:pPr>
      <w:r w:rsidRPr="00376C6F">
        <w:rPr>
          <w:rFonts w:ascii="GHEA Grapalat" w:hAnsi="GHEA Grapalat"/>
          <w:i w:val="0"/>
        </w:rPr>
        <w:t xml:space="preserve">Настоящий </w:t>
      </w:r>
      <w:r w:rsidRPr="00975A65">
        <w:rPr>
          <w:rFonts w:ascii="GHEA Grapalat" w:hAnsi="GHEA Grapalat"/>
          <w:i w:val="0"/>
        </w:rPr>
        <w:t>текст объявления утвержден Решением Оценочной Комиссии от</w:t>
      </w:r>
    </w:p>
    <w:p w14:paraId="10A8A2E9" w14:textId="1A1F78E1" w:rsidR="003141E8" w:rsidRPr="00975A65" w:rsidRDefault="003141E8" w:rsidP="003141E8">
      <w:pPr>
        <w:pStyle w:val="BodyTextIndent"/>
        <w:widowControl w:val="0"/>
        <w:spacing w:line="240" w:lineRule="auto"/>
        <w:ind w:firstLine="0"/>
        <w:jc w:val="center"/>
        <w:rPr>
          <w:rFonts w:ascii="GHEA Grapalat" w:hAnsi="GHEA Grapalat"/>
          <w:i w:val="0"/>
        </w:rPr>
      </w:pPr>
      <w:r w:rsidRPr="00975A65">
        <w:rPr>
          <w:rFonts w:ascii="GHEA Grapalat" w:hAnsi="GHEA Grapalat"/>
          <w:i w:val="0"/>
        </w:rPr>
        <w:t xml:space="preserve"> "</w:t>
      </w:r>
      <w:r w:rsidR="00E846C4">
        <w:rPr>
          <w:rFonts w:ascii="GHEA Grapalat" w:hAnsi="GHEA Grapalat"/>
          <w:i w:val="0"/>
          <w:lang w:val="hy-AM"/>
        </w:rPr>
        <w:t>0</w:t>
      </w:r>
      <w:r w:rsidR="00265DD8" w:rsidRPr="00D74D76">
        <w:rPr>
          <w:rFonts w:ascii="GHEA Grapalat" w:hAnsi="GHEA Grapalat"/>
          <w:i w:val="0"/>
        </w:rPr>
        <w:t>6</w:t>
      </w:r>
      <w:r w:rsidRPr="00975A65">
        <w:rPr>
          <w:rFonts w:ascii="GHEA Grapalat" w:hAnsi="GHEA Grapalat"/>
          <w:i w:val="0"/>
        </w:rPr>
        <w:t>" "</w:t>
      </w:r>
      <w:r w:rsidR="00E846C4">
        <w:rPr>
          <w:rFonts w:ascii="GHEA Grapalat" w:hAnsi="GHEA Grapalat"/>
          <w:i w:val="0"/>
        </w:rPr>
        <w:t>декабря</w:t>
      </w:r>
      <w:r w:rsidRPr="00975A65">
        <w:rPr>
          <w:rFonts w:ascii="GHEA Grapalat" w:hAnsi="GHEA Grapalat"/>
          <w:i w:val="0"/>
        </w:rPr>
        <w:t>" 202</w:t>
      </w:r>
      <w:r>
        <w:rPr>
          <w:rFonts w:ascii="GHEA Grapalat" w:hAnsi="GHEA Grapalat"/>
          <w:i w:val="0"/>
        </w:rPr>
        <w:t>1</w:t>
      </w:r>
      <w:r w:rsidRPr="00975A65">
        <w:rPr>
          <w:rFonts w:ascii="GHEA Grapalat" w:hAnsi="GHEA Grapalat"/>
          <w:i w:val="0"/>
        </w:rPr>
        <w:t xml:space="preserve"> года "1" </w:t>
      </w:r>
    </w:p>
    <w:p w14:paraId="307E8383" w14:textId="102CAD7D" w:rsidR="003141E8" w:rsidRPr="00975A65" w:rsidRDefault="003141E8" w:rsidP="003141E8">
      <w:pPr>
        <w:pStyle w:val="BodyTextIndent"/>
        <w:widowControl w:val="0"/>
        <w:spacing w:line="240" w:lineRule="auto"/>
        <w:ind w:firstLine="0"/>
        <w:jc w:val="center"/>
        <w:rPr>
          <w:rFonts w:ascii="GHEA Grapalat" w:hAnsi="GHEA Grapalat"/>
          <w:i w:val="0"/>
        </w:rPr>
      </w:pPr>
      <w:r w:rsidRPr="00975A65">
        <w:rPr>
          <w:rFonts w:ascii="GHEA Grapalat" w:hAnsi="GHEA Grapalat"/>
          <w:i w:val="0"/>
        </w:rPr>
        <w:t>Код процедуры “</w:t>
      </w:r>
      <w:r w:rsidR="00E846C4">
        <w:rPr>
          <w:rFonts w:ascii="Sylfaen" w:hAnsi="Sylfaen"/>
          <w:i w:val="0"/>
          <w:sz w:val="24"/>
          <w:szCs w:val="24"/>
          <w:lang w:val="hy-AM"/>
        </w:rPr>
        <w:t>20ՊՈԼ-ՀՄԱԱՊՁԲ-2021/17</w:t>
      </w:r>
      <w:r w:rsidRPr="00975A65">
        <w:rPr>
          <w:rFonts w:ascii="GHEA Grapalat" w:hAnsi="GHEA Grapalat"/>
          <w:i w:val="0"/>
        </w:rPr>
        <w:t>"</w:t>
      </w:r>
    </w:p>
    <w:p w14:paraId="0087FB48" w14:textId="77777777" w:rsidR="003141E8" w:rsidRPr="00376C6F" w:rsidRDefault="003141E8" w:rsidP="003141E8">
      <w:pPr>
        <w:pStyle w:val="BodyTextIndent"/>
        <w:widowControl w:val="0"/>
        <w:spacing w:line="240" w:lineRule="auto"/>
        <w:rPr>
          <w:rFonts w:ascii="GHEA Grapalat" w:hAnsi="GHEA Grapalat"/>
          <w:i w:val="0"/>
        </w:rPr>
      </w:pPr>
    </w:p>
    <w:p w14:paraId="7BBF9F97" w14:textId="1E034CDE" w:rsidR="003141E8" w:rsidRPr="00376C6F" w:rsidRDefault="003141E8" w:rsidP="003141E8">
      <w:pPr>
        <w:pStyle w:val="BodyTextIndent"/>
        <w:widowControl w:val="0"/>
        <w:spacing w:line="240" w:lineRule="auto"/>
        <w:ind w:firstLine="567"/>
        <w:rPr>
          <w:rFonts w:ascii="GHEA Grapalat" w:hAnsi="GHEA Grapalat"/>
          <w:i w:val="0"/>
        </w:rPr>
      </w:pPr>
      <w:r w:rsidRPr="00E61551">
        <w:rPr>
          <w:rFonts w:ascii="GHEA Grapalat" w:hAnsi="GHEA Grapalat"/>
          <w:i w:val="0"/>
        </w:rPr>
        <w:t xml:space="preserve">Заказчик “Поликлиника N 20” ЗАО, находящийся по адресу: Давташен, 4-й квартал объявляет </w:t>
      </w:r>
      <w:r w:rsidR="00E846C4">
        <w:rPr>
          <w:rFonts w:ascii="GHEA Grapalat" w:hAnsi="GHEA Grapalat"/>
          <w:i w:val="0"/>
        </w:rPr>
        <w:t>Срочная процедура закупки от одного человека</w:t>
      </w:r>
      <w:r w:rsidRPr="00E61551">
        <w:rPr>
          <w:rFonts w:ascii="GHEA Grapalat" w:hAnsi="GHEA Grapalat"/>
          <w:i w:val="0"/>
        </w:rPr>
        <w:t>, который проводится одним этапом.</w:t>
      </w:r>
    </w:p>
    <w:p w14:paraId="015A6B08" w14:textId="060F42CE" w:rsidR="003141E8" w:rsidRPr="00376C6F" w:rsidRDefault="003141E8" w:rsidP="003141E8">
      <w:pPr>
        <w:pStyle w:val="BodyTextIndent"/>
        <w:widowControl w:val="0"/>
        <w:spacing w:line="240" w:lineRule="auto"/>
        <w:ind w:firstLine="567"/>
        <w:rPr>
          <w:rFonts w:ascii="GHEA Grapalat" w:hAnsi="GHEA Grapalat"/>
          <w:i w:val="0"/>
        </w:rPr>
      </w:pPr>
      <w:r w:rsidRPr="00376C6F">
        <w:rPr>
          <w:rFonts w:ascii="GHEA Grapalat" w:hAnsi="GHEA Grapalat"/>
          <w:i w:val="0"/>
        </w:rPr>
        <w:t>Участнику, отобранному по итогам настоящей процедуры, в</w:t>
      </w:r>
      <w:r w:rsidRPr="00376C6F">
        <w:rPr>
          <w:rFonts w:ascii="Courier New" w:hAnsi="Courier New" w:cs="Courier New"/>
          <w:i w:val="0"/>
          <w:lang w:val="en-US"/>
        </w:rPr>
        <w:t> </w:t>
      </w:r>
      <w:r w:rsidRPr="00376C6F">
        <w:rPr>
          <w:rFonts w:ascii="GHEA Grapalat" w:hAnsi="GHEA Grapalat"/>
          <w:i w:val="0"/>
          <w:spacing w:val="6"/>
        </w:rPr>
        <w:t>установленном</w:t>
      </w:r>
      <w:r w:rsidRPr="00376C6F">
        <w:rPr>
          <w:rFonts w:ascii="Courier New" w:hAnsi="Courier New" w:cs="Courier New"/>
          <w:i w:val="0"/>
          <w:spacing w:val="6"/>
          <w:lang w:val="en-US"/>
        </w:rPr>
        <w:t> </w:t>
      </w:r>
      <w:r w:rsidRPr="00376C6F">
        <w:rPr>
          <w:rFonts w:ascii="GHEA Grapalat" w:hAnsi="GHEA Grapalat"/>
          <w:i w:val="0"/>
          <w:spacing w:val="6"/>
        </w:rPr>
        <w:t xml:space="preserve">порядке будет предложено заключить договор на поставку </w:t>
      </w:r>
      <w:r w:rsidR="003D0568">
        <w:rPr>
          <w:rFonts w:ascii="GHEA Grapalat" w:hAnsi="GHEA Grapalat"/>
          <w:i w:val="0"/>
        </w:rPr>
        <w:t>Шприц с иглой 2,0</w:t>
      </w:r>
      <w:r>
        <w:rPr>
          <w:rFonts w:ascii="GHEA Grapalat" w:hAnsi="GHEA Grapalat"/>
          <w:i w:val="0"/>
        </w:rPr>
        <w:t xml:space="preserve"> </w:t>
      </w:r>
      <w:r w:rsidRPr="009D5E66">
        <w:rPr>
          <w:rFonts w:ascii="GHEA Grapalat" w:hAnsi="GHEA Grapalat"/>
          <w:i w:val="0"/>
        </w:rPr>
        <w:t xml:space="preserve"> </w:t>
      </w:r>
      <w:r w:rsidRPr="00376C6F">
        <w:rPr>
          <w:rFonts w:ascii="GHEA Grapalat" w:hAnsi="GHEA Grapalat"/>
          <w:i w:val="0"/>
        </w:rPr>
        <w:t>(далее — договор).</w:t>
      </w:r>
    </w:p>
    <w:p w14:paraId="04C8C4A3" w14:textId="77777777" w:rsidR="003141E8" w:rsidRPr="00376C6F" w:rsidRDefault="003141E8" w:rsidP="003141E8">
      <w:pPr>
        <w:pStyle w:val="BodyTextIndent"/>
        <w:widowControl w:val="0"/>
        <w:spacing w:line="240" w:lineRule="auto"/>
        <w:ind w:firstLine="567"/>
        <w:rPr>
          <w:rFonts w:ascii="GHEA Grapalat" w:hAnsi="GHEA Grapalat"/>
          <w:i w:val="0"/>
        </w:rPr>
      </w:pPr>
      <w:r w:rsidRPr="00376C6F">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376C6F">
        <w:rPr>
          <w:rFonts w:ascii="Courier New" w:hAnsi="Courier New" w:cs="Courier New"/>
          <w:i w:val="0"/>
          <w:lang w:val="en-US"/>
        </w:rPr>
        <w:t> </w:t>
      </w:r>
      <w:r w:rsidRPr="00376C6F">
        <w:rPr>
          <w:rFonts w:ascii="GHEA Grapalat" w:hAnsi="GHEA Grapalat"/>
          <w:i w:val="0"/>
        </w:rPr>
        <w:t>настоящей процедуре.</w:t>
      </w:r>
    </w:p>
    <w:p w14:paraId="252C5392" w14:textId="77777777" w:rsidR="003141E8" w:rsidRPr="00376C6F" w:rsidRDefault="003141E8" w:rsidP="003141E8">
      <w:pPr>
        <w:pStyle w:val="BodyTextIndent"/>
        <w:widowControl w:val="0"/>
        <w:spacing w:line="240" w:lineRule="auto"/>
        <w:ind w:firstLine="567"/>
        <w:rPr>
          <w:rFonts w:ascii="GHEA Grapalat" w:hAnsi="GHEA Grapalat"/>
          <w:i w:val="0"/>
        </w:rPr>
      </w:pPr>
      <w:r w:rsidRPr="00376C6F">
        <w:rPr>
          <w:rFonts w:ascii="GHEA Grapalat" w:hAnsi="GHEA Grapalat"/>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376C6F" w:rsidDel="00052084">
        <w:rPr>
          <w:rFonts w:ascii="GHEA Grapalat" w:hAnsi="GHEA Grapalat"/>
          <w:i w:val="0"/>
        </w:rPr>
        <w:t xml:space="preserve"> </w:t>
      </w:r>
      <w:r w:rsidRPr="00376C6F">
        <w:rPr>
          <w:rFonts w:ascii="GHEA Grapalat" w:hAnsi="GHEA Grapalat"/>
          <w:i w:val="0"/>
        </w:rPr>
        <w:t>Отобранный участник определяется из числа участников, подавших заявки, оцененные удовлетворительно</w:t>
      </w:r>
      <w:r w:rsidRPr="00376C6F">
        <w:rPr>
          <w:rFonts w:ascii="GHEA Grapalat" w:hAnsi="GHEA Grapalat"/>
          <w:i w:val="0"/>
          <w:lang w:val="hy-AM"/>
        </w:rPr>
        <w:t xml:space="preserve"> </w:t>
      </w:r>
      <w:r w:rsidRPr="00376C6F">
        <w:rPr>
          <w:rFonts w:ascii="GHEA Grapalat" w:hAnsi="GHEA Grapalat"/>
          <w:i w:val="0"/>
        </w:rPr>
        <w:t>по неценовым условиям, по принципу предпочтения, отдаваемого участнику, представившему минимальное ценовое предложение.</w:t>
      </w:r>
    </w:p>
    <w:p w14:paraId="308EC969" w14:textId="2C8CAEF8" w:rsidR="003141E8" w:rsidRPr="00376C6F" w:rsidRDefault="003141E8" w:rsidP="003141E8">
      <w:pPr>
        <w:pStyle w:val="BodyTextIndent"/>
        <w:widowControl w:val="0"/>
        <w:spacing w:line="240" w:lineRule="auto"/>
        <w:ind w:firstLine="567"/>
        <w:rPr>
          <w:rFonts w:ascii="GHEA Grapalat" w:hAnsi="GHEA Grapalat"/>
          <w:i w:val="0"/>
        </w:rPr>
      </w:pPr>
      <w:r w:rsidRPr="00376C6F">
        <w:rPr>
          <w:rFonts w:ascii="GHEA Grapalat" w:hAnsi="GHEA Grapalat"/>
          <w:i w:val="0"/>
        </w:rPr>
        <w:t xml:space="preserve">Для получения приглашения на процедуру в бумажной форме необходимо обратиться к заказчику до </w:t>
      </w:r>
      <w:r w:rsidR="009B4283">
        <w:rPr>
          <w:rFonts w:ascii="GHEA Grapalat" w:hAnsi="GHEA Grapalat"/>
          <w:i w:val="0"/>
        </w:rPr>
        <w:t>15:00</w:t>
      </w:r>
      <w:r w:rsidRPr="00376C6F">
        <w:rPr>
          <w:rFonts w:ascii="GHEA Grapalat" w:hAnsi="GHEA Grapalat"/>
          <w:i w:val="0"/>
        </w:rPr>
        <w:t xml:space="preserve"> часов </w:t>
      </w:r>
      <w:r w:rsidR="00EA6E5E">
        <w:rPr>
          <w:rFonts w:ascii="GHEA Grapalat" w:hAnsi="GHEA Grapalat"/>
          <w:i w:val="0"/>
          <w:lang w:val="hy-AM"/>
        </w:rPr>
        <w:t>3</w:t>
      </w:r>
      <w:r w:rsidRPr="00376C6F">
        <w:rPr>
          <w:rFonts w:ascii="GHEA Grapalat" w:hAnsi="GHEA Grapalat"/>
          <w:i w:val="0"/>
        </w:rPr>
        <w:t>-го</w:t>
      </w:r>
      <w:r w:rsidR="00EA6E5E">
        <w:rPr>
          <w:rFonts w:ascii="GHEA Grapalat" w:hAnsi="GHEA Grapalat"/>
          <w:i w:val="0"/>
        </w:rPr>
        <w:t xml:space="preserve"> работаюши</w:t>
      </w:r>
      <w:r w:rsidRPr="00376C6F">
        <w:rPr>
          <w:rFonts w:ascii="GHEA Grapalat" w:hAnsi="GHEA Grapalat"/>
          <w:i w:val="0"/>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376C6F">
        <w:rPr>
          <w:lang w:val="en-US"/>
        </w:rPr>
        <w:t> </w:t>
      </w:r>
      <w:r w:rsidRPr="00376C6F">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p>
    <w:p w14:paraId="70D192A0" w14:textId="77777777" w:rsidR="003141E8" w:rsidRPr="00376C6F" w:rsidRDefault="003141E8" w:rsidP="003141E8">
      <w:pPr>
        <w:pStyle w:val="BodyTextIndent"/>
        <w:widowControl w:val="0"/>
        <w:spacing w:line="240" w:lineRule="auto"/>
        <w:ind w:firstLine="567"/>
        <w:rPr>
          <w:rFonts w:ascii="GHEA Grapalat" w:hAnsi="GHEA Grapalat"/>
          <w:i w:val="0"/>
          <w:spacing w:val="-6"/>
        </w:rPr>
      </w:pPr>
      <w:r w:rsidRPr="00376C6F">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376C6F">
        <w:rPr>
          <w:rFonts w:ascii="Courier New" w:hAnsi="Courier New" w:cs="Courier New"/>
          <w:i w:val="0"/>
          <w:spacing w:val="-6"/>
          <w:lang w:val="en-US"/>
        </w:rPr>
        <w:t> </w:t>
      </w:r>
      <w:r w:rsidRPr="00376C6F">
        <w:rPr>
          <w:rFonts w:ascii="GHEA Grapalat" w:hAnsi="GHEA Grapalat"/>
          <w:i w:val="0"/>
          <w:spacing w:val="-6"/>
        </w:rPr>
        <w:t xml:space="preserve">электронной форме в течение рабочего дня, следующего за днем получения заявления. </w:t>
      </w:r>
    </w:p>
    <w:p w14:paraId="32F305A4" w14:textId="77777777" w:rsidR="003141E8" w:rsidRPr="00376C6F" w:rsidRDefault="003141E8" w:rsidP="003141E8">
      <w:pPr>
        <w:pStyle w:val="BodyTextIndent"/>
        <w:widowControl w:val="0"/>
        <w:spacing w:line="240" w:lineRule="auto"/>
        <w:ind w:firstLine="567"/>
        <w:rPr>
          <w:rFonts w:ascii="GHEA Grapalat" w:hAnsi="GHEA Grapalat"/>
          <w:i w:val="0"/>
        </w:rPr>
      </w:pPr>
      <w:r w:rsidRPr="00376C6F">
        <w:rPr>
          <w:rFonts w:ascii="GHEA Grapalat" w:hAnsi="GHEA Grapalat"/>
          <w:i w:val="0"/>
        </w:rPr>
        <w:t>Неполучение приглашения не ограничивает права участника на участие в</w:t>
      </w:r>
      <w:r w:rsidRPr="00376C6F">
        <w:rPr>
          <w:rFonts w:ascii="Courier New" w:hAnsi="Courier New" w:cs="Courier New"/>
          <w:i w:val="0"/>
          <w:lang w:val="en-US"/>
        </w:rPr>
        <w:t> </w:t>
      </w:r>
      <w:r w:rsidRPr="00376C6F">
        <w:rPr>
          <w:rFonts w:ascii="GHEA Grapalat" w:hAnsi="GHEA Grapalat"/>
          <w:i w:val="0"/>
        </w:rPr>
        <w:t>настоящей процедуре.</w:t>
      </w:r>
    </w:p>
    <w:p w14:paraId="302C2A0A" w14:textId="24CC7367" w:rsidR="003141E8" w:rsidRDefault="003141E8" w:rsidP="003141E8">
      <w:pPr>
        <w:pStyle w:val="BodyTextIndent"/>
        <w:widowControl w:val="0"/>
        <w:spacing w:line="240" w:lineRule="auto"/>
        <w:ind w:firstLine="567"/>
        <w:rPr>
          <w:rFonts w:ascii="GHEA Grapalat" w:hAnsi="GHEA Grapalat"/>
          <w:i w:val="0"/>
        </w:rPr>
      </w:pPr>
      <w:r w:rsidRPr="002842D1">
        <w:rPr>
          <w:rFonts w:ascii="GHEA Grapalat" w:hAnsi="GHEA Grapalat"/>
          <w:i w:val="0"/>
        </w:rPr>
        <w:t xml:space="preserve">Заявки на </w:t>
      </w:r>
      <w:r w:rsidR="00E846C4">
        <w:rPr>
          <w:rFonts w:ascii="GHEA Grapalat" w:hAnsi="GHEA Grapalat"/>
          <w:i w:val="0"/>
        </w:rPr>
        <w:t>Срочная процедура закупки от одного человека</w:t>
      </w:r>
      <w:r w:rsidRPr="002842D1">
        <w:rPr>
          <w:rFonts w:ascii="GHEA Grapalat" w:hAnsi="GHEA Grapalat"/>
          <w:i w:val="0"/>
        </w:rPr>
        <w:t xml:space="preserve"> необходимо подавать по адресу Давташен, 4-й квартал, в документарной форме, до </w:t>
      </w:r>
      <w:r w:rsidR="009B4283">
        <w:rPr>
          <w:rFonts w:ascii="GHEA Grapalat" w:hAnsi="GHEA Grapalat"/>
          <w:i w:val="0"/>
        </w:rPr>
        <w:t>15:00</w:t>
      </w:r>
      <w:r w:rsidR="00E846C4" w:rsidRPr="00376C6F">
        <w:rPr>
          <w:rFonts w:ascii="GHEA Grapalat" w:hAnsi="GHEA Grapalat"/>
          <w:i w:val="0"/>
        </w:rPr>
        <w:t xml:space="preserve"> </w:t>
      </w:r>
      <w:r w:rsidRPr="002842D1">
        <w:rPr>
          <w:rFonts w:ascii="GHEA Grapalat" w:hAnsi="GHEA Grapalat"/>
          <w:i w:val="0"/>
        </w:rPr>
        <w:t xml:space="preserve">часов </w:t>
      </w:r>
      <w:r w:rsidR="00EA6E5E">
        <w:rPr>
          <w:rFonts w:ascii="GHEA Grapalat" w:hAnsi="GHEA Grapalat"/>
          <w:i w:val="0"/>
          <w:lang w:val="hy-AM"/>
        </w:rPr>
        <w:t>3</w:t>
      </w:r>
      <w:r w:rsidRPr="002842D1">
        <w:rPr>
          <w:rFonts w:ascii="GHEA Grapalat" w:hAnsi="GHEA Grapalat"/>
          <w:i w:val="0"/>
        </w:rPr>
        <w:t xml:space="preserve">-го дня со дня опубликования настоящего объявления. </w:t>
      </w:r>
    </w:p>
    <w:p w14:paraId="295583B9" w14:textId="77777777" w:rsidR="003141E8" w:rsidRPr="00376C6F" w:rsidRDefault="003141E8" w:rsidP="003141E8">
      <w:pPr>
        <w:pStyle w:val="BodyTextIndent"/>
        <w:widowControl w:val="0"/>
        <w:spacing w:line="240" w:lineRule="auto"/>
        <w:ind w:firstLine="567"/>
        <w:rPr>
          <w:rFonts w:ascii="GHEA Grapalat" w:hAnsi="GHEA Grapalat"/>
          <w:i w:val="0"/>
        </w:rPr>
      </w:pPr>
      <w:r w:rsidRPr="00376C6F">
        <w:rPr>
          <w:rFonts w:ascii="GHEA Grapalat" w:hAnsi="GHEA Grapalat"/>
          <w:i w:val="0"/>
        </w:rPr>
        <w:t>Кроме армянского языка заявки могут быть поданы также на английском или русском языке.</w:t>
      </w:r>
    </w:p>
    <w:p w14:paraId="50AB0BA0" w14:textId="5BA9A5F2" w:rsidR="003141E8" w:rsidRDefault="003141E8" w:rsidP="003141E8">
      <w:pPr>
        <w:pStyle w:val="BodyTextIndent"/>
        <w:widowControl w:val="0"/>
        <w:spacing w:line="240" w:lineRule="auto"/>
        <w:ind w:firstLine="567"/>
        <w:rPr>
          <w:rFonts w:ascii="GHEA Grapalat" w:hAnsi="GHEA Grapalat"/>
          <w:i w:val="0"/>
        </w:rPr>
      </w:pPr>
      <w:r w:rsidRPr="00376C6F">
        <w:rPr>
          <w:rFonts w:ascii="GHEA Grapalat" w:hAnsi="GHEA Grapalat"/>
          <w:i w:val="0"/>
        </w:rPr>
        <w:t xml:space="preserve">Вскрытие заявок будет проводиться по адресу Давташен, 4-й квартал, в </w:t>
      </w:r>
      <w:r w:rsidR="009B4283">
        <w:rPr>
          <w:rFonts w:ascii="GHEA Grapalat" w:hAnsi="GHEA Grapalat"/>
          <w:i w:val="0"/>
        </w:rPr>
        <w:t>15:00</w:t>
      </w:r>
      <w:r w:rsidR="00E846C4" w:rsidRPr="00376C6F">
        <w:rPr>
          <w:rFonts w:ascii="GHEA Grapalat" w:hAnsi="GHEA Grapalat"/>
          <w:i w:val="0"/>
        </w:rPr>
        <w:t xml:space="preserve"> </w:t>
      </w:r>
      <w:r w:rsidRPr="00376C6F">
        <w:rPr>
          <w:rFonts w:ascii="GHEA Grapalat" w:hAnsi="GHEA Grapalat"/>
          <w:i w:val="0"/>
        </w:rPr>
        <w:t>часов "</w:t>
      </w:r>
      <w:r w:rsidR="00012D14" w:rsidRPr="00012D14">
        <w:rPr>
          <w:rFonts w:ascii="GHEA Grapalat" w:hAnsi="GHEA Grapalat"/>
          <w:i w:val="0"/>
        </w:rPr>
        <w:t>0</w:t>
      </w:r>
      <w:r w:rsidR="00253B0D">
        <w:rPr>
          <w:rFonts w:ascii="GHEA Grapalat" w:hAnsi="GHEA Grapalat"/>
          <w:i w:val="0"/>
          <w:lang w:val="hy-AM"/>
        </w:rPr>
        <w:t>9</w:t>
      </w:r>
      <w:r w:rsidRPr="00376C6F">
        <w:rPr>
          <w:rFonts w:ascii="GHEA Grapalat" w:hAnsi="GHEA Grapalat"/>
          <w:i w:val="0"/>
        </w:rPr>
        <w:t>" "</w:t>
      </w:r>
      <w:r w:rsidRPr="003149A1">
        <w:rPr>
          <w:rFonts w:ascii="GHEA Grapalat" w:hAnsi="GHEA Grapalat"/>
          <w:i w:val="0"/>
        </w:rPr>
        <w:t xml:space="preserve"> </w:t>
      </w:r>
      <w:r w:rsidR="00E846C4">
        <w:rPr>
          <w:rFonts w:ascii="GHEA Grapalat" w:hAnsi="GHEA Grapalat"/>
          <w:i w:val="0"/>
        </w:rPr>
        <w:t>декабря</w:t>
      </w:r>
      <w:r w:rsidRPr="00376C6F">
        <w:rPr>
          <w:rFonts w:ascii="GHEA Grapalat" w:hAnsi="GHEA Grapalat"/>
          <w:i w:val="0"/>
        </w:rPr>
        <w:t xml:space="preserve"> " "20</w:t>
      </w:r>
      <w:r>
        <w:rPr>
          <w:rFonts w:ascii="GHEA Grapalat" w:hAnsi="GHEA Grapalat"/>
          <w:i w:val="0"/>
        </w:rPr>
        <w:t>21</w:t>
      </w:r>
      <w:r w:rsidRPr="00376C6F">
        <w:rPr>
          <w:rFonts w:ascii="GHEA Grapalat" w:hAnsi="GHEA Grapalat"/>
          <w:i w:val="0"/>
        </w:rPr>
        <w:t>".</w:t>
      </w:r>
    </w:p>
    <w:p w14:paraId="4CE9D489" w14:textId="77777777" w:rsidR="003141E8" w:rsidRPr="00376C6F" w:rsidRDefault="003141E8" w:rsidP="003141E8">
      <w:pPr>
        <w:pStyle w:val="BodyTextIndent"/>
        <w:widowControl w:val="0"/>
        <w:spacing w:line="240" w:lineRule="auto"/>
        <w:ind w:firstLine="567"/>
        <w:rPr>
          <w:rFonts w:ascii="GHEA Grapalat" w:hAnsi="GHEA Grapalat"/>
          <w:i w:val="0"/>
        </w:rPr>
      </w:pPr>
      <w:r w:rsidRPr="00376C6F">
        <w:rPr>
          <w:rFonts w:ascii="GHEA Grapalat" w:hAnsi="GHEA Grapalat"/>
          <w:i w:val="0"/>
        </w:rPr>
        <w:t>Жалобы относительно настоящей процедуры должны быть поданы лицу, рассматривающее связанные с закупками жалобы</w:t>
      </w:r>
      <w:r w:rsidRPr="00376C6F" w:rsidDel="00D746A9">
        <w:rPr>
          <w:rFonts w:ascii="GHEA Grapalat" w:hAnsi="GHEA Grapalat"/>
          <w:i w:val="0"/>
        </w:rPr>
        <w:t xml:space="preserve"> </w:t>
      </w:r>
      <w:r w:rsidRPr="00376C6F">
        <w:rPr>
          <w:rFonts w:ascii="GHEA Grapalat" w:hAnsi="GHEA Grapalat"/>
          <w:i w:val="0"/>
        </w:rPr>
        <w:t>по адресу: ул. Мелик-Адамяна 1, Ереван. Обжалование осуществляется в порядке, установленном приглашением на</w:t>
      </w:r>
      <w:r w:rsidRPr="00376C6F">
        <w:rPr>
          <w:rFonts w:ascii="Courier New" w:hAnsi="Courier New" w:cs="Courier New"/>
          <w:i w:val="0"/>
          <w:lang w:val="en-US"/>
        </w:rPr>
        <w:t> </w:t>
      </w:r>
      <w:r w:rsidRPr="00376C6F">
        <w:rPr>
          <w:rFonts w:ascii="GHEA Grapalat" w:hAnsi="GHEA Grapalat"/>
          <w:i w:val="0"/>
        </w:rPr>
        <w:t>настоящий конкурс. Для подачи жалобы требуется плата в размере 30</w:t>
      </w:r>
      <w:r w:rsidRPr="00376C6F">
        <w:rPr>
          <w:rFonts w:ascii="Courier New" w:hAnsi="Courier New" w:cs="Courier New"/>
          <w:i w:val="0"/>
          <w:lang w:val="en-US"/>
        </w:rPr>
        <w:t> </w:t>
      </w:r>
      <w:r w:rsidRPr="00376C6F">
        <w:rPr>
          <w:rFonts w:ascii="GHEA Grapalat" w:hAnsi="GHEA Grapalat"/>
          <w:i w:val="0"/>
        </w:rPr>
        <w:t>000</w:t>
      </w:r>
      <w:r w:rsidRPr="00376C6F">
        <w:rPr>
          <w:rFonts w:ascii="Courier New" w:hAnsi="Courier New" w:cs="Courier New"/>
          <w:i w:val="0"/>
          <w:lang w:val="en-US"/>
        </w:rPr>
        <w:t> </w:t>
      </w:r>
      <w:r w:rsidRPr="00376C6F">
        <w:rPr>
          <w:rFonts w:ascii="GHEA Grapalat" w:hAnsi="GHEA Grapalat"/>
          <w:i w:val="0"/>
        </w:rPr>
        <w:t>(тридцать тысяч) драмов РА, которая должна быть перечислена на</w:t>
      </w:r>
      <w:r w:rsidRPr="00376C6F">
        <w:rPr>
          <w:rFonts w:ascii="Courier New" w:hAnsi="Courier New" w:cs="Courier New"/>
          <w:i w:val="0"/>
          <w:lang w:val="en-US"/>
        </w:rPr>
        <w:t> </w:t>
      </w:r>
      <w:r w:rsidRPr="00376C6F">
        <w:rPr>
          <w:rFonts w:ascii="GHEA Grapalat" w:hAnsi="GHEA Grapalat"/>
          <w:i w:val="0"/>
        </w:rPr>
        <w:t>казначейский счет № 900008000482, открытый на имя Министерства финансов Республики Армения.</w:t>
      </w:r>
    </w:p>
    <w:p w14:paraId="418B7CB0" w14:textId="77777777" w:rsidR="003141E8" w:rsidRPr="00CD447F" w:rsidRDefault="003141E8" w:rsidP="003141E8">
      <w:pPr>
        <w:pStyle w:val="BodyTextIndent"/>
        <w:widowControl w:val="0"/>
        <w:spacing w:after="160" w:line="240" w:lineRule="auto"/>
        <w:ind w:firstLine="567"/>
        <w:rPr>
          <w:rFonts w:ascii="GHEA Grapalat" w:hAnsi="GHEA Grapalat"/>
          <w:i w:val="0"/>
        </w:rPr>
      </w:pPr>
      <w:r w:rsidRPr="00E2486F">
        <w:rPr>
          <w:rFonts w:ascii="GHEA Grapalat" w:hAnsi="GHEA Grapalat"/>
          <w:i w:val="0"/>
        </w:rPr>
        <w:t>Для получения дополнительной информации, связанной с настоящим объявлением, можете обратиться к секретарю Оценочной комиссии</w:t>
      </w:r>
      <w:r>
        <w:rPr>
          <w:rFonts w:ascii="GHEA Grapalat" w:hAnsi="GHEA Grapalat"/>
          <w:i w:val="0"/>
        </w:rPr>
        <w:t xml:space="preserve"> Алис</w:t>
      </w:r>
      <w:r>
        <w:rPr>
          <w:rFonts w:ascii="GHEA Grapalat" w:hAnsi="GHEA Grapalat"/>
          <w:i w:val="0"/>
          <w:lang w:val="en-US"/>
        </w:rPr>
        <w:t>a</w:t>
      </w:r>
      <w:r>
        <w:rPr>
          <w:rFonts w:ascii="GHEA Grapalat" w:hAnsi="GHEA Grapalat"/>
          <w:i w:val="0"/>
        </w:rPr>
        <w:t xml:space="preserve"> Николаян</w:t>
      </w:r>
      <w:r w:rsidRPr="00CD447F">
        <w:rPr>
          <w:rFonts w:ascii="GHEA Grapalat" w:hAnsi="GHEA Grapalat"/>
          <w:i w:val="0"/>
        </w:rPr>
        <w:t>.</w:t>
      </w:r>
    </w:p>
    <w:p w14:paraId="1F3B3B84" w14:textId="77777777" w:rsidR="003141E8" w:rsidRPr="00195378" w:rsidRDefault="003141E8" w:rsidP="003141E8">
      <w:pPr>
        <w:pStyle w:val="BodyTextIndent"/>
        <w:widowControl w:val="0"/>
        <w:spacing w:after="160" w:line="240" w:lineRule="auto"/>
        <w:ind w:firstLine="567"/>
        <w:rPr>
          <w:rFonts w:ascii="GHEA Grapalat" w:hAnsi="GHEA Grapalat"/>
          <w:i w:val="0"/>
        </w:rPr>
      </w:pPr>
      <w:r w:rsidRPr="00E2486F">
        <w:rPr>
          <w:rFonts w:ascii="GHEA Grapalat" w:hAnsi="GHEA Grapalat"/>
          <w:i w:val="0"/>
        </w:rPr>
        <w:t xml:space="preserve">Телефон </w:t>
      </w:r>
      <w:r>
        <w:rPr>
          <w:rFonts w:ascii="GHEA Grapalat" w:hAnsi="GHEA Grapalat"/>
          <w:i w:val="0"/>
          <w:lang w:val="hy-AM"/>
        </w:rPr>
        <w:t>098-680-128</w:t>
      </w:r>
    </w:p>
    <w:p w14:paraId="3E66E6AF" w14:textId="77777777" w:rsidR="003141E8" w:rsidRPr="00E2486F" w:rsidRDefault="003141E8" w:rsidP="003141E8">
      <w:pPr>
        <w:pStyle w:val="BodyTextIndent"/>
        <w:widowControl w:val="0"/>
        <w:spacing w:line="240" w:lineRule="auto"/>
        <w:ind w:firstLine="0"/>
        <w:jc w:val="left"/>
        <w:rPr>
          <w:rFonts w:ascii="GHEA Grapalat" w:hAnsi="GHEA Grapalat"/>
          <w:i w:val="0"/>
        </w:rPr>
      </w:pPr>
      <w:r w:rsidRPr="00E2486F">
        <w:rPr>
          <w:rFonts w:ascii="GHEA Grapalat" w:hAnsi="GHEA Grapalat"/>
          <w:i w:val="0"/>
        </w:rPr>
        <w:t xml:space="preserve">Электронная почта </w:t>
      </w:r>
      <w:r>
        <w:rPr>
          <w:rFonts w:ascii="GHEA Grapalat" w:hAnsi="GHEA Grapalat"/>
          <w:i w:val="0"/>
          <w:u w:val="single"/>
          <w:lang w:val="af-ZA"/>
        </w:rPr>
        <w:t>alis.nikolayan@mail.ru</w:t>
      </w:r>
    </w:p>
    <w:p w14:paraId="0CAC961A" w14:textId="77777777" w:rsidR="003141E8" w:rsidRPr="00E2486F" w:rsidRDefault="003141E8" w:rsidP="003141E8">
      <w:pPr>
        <w:pStyle w:val="BodyTextIndent"/>
        <w:widowControl w:val="0"/>
        <w:spacing w:line="240" w:lineRule="auto"/>
        <w:ind w:firstLine="0"/>
        <w:jc w:val="left"/>
        <w:rPr>
          <w:rFonts w:ascii="GHEA Grapalat" w:hAnsi="GHEA Grapalat"/>
          <w:i w:val="0"/>
          <w:u w:val="single"/>
        </w:rPr>
      </w:pPr>
      <w:r w:rsidRPr="00E2486F">
        <w:rPr>
          <w:rFonts w:ascii="GHEA Grapalat" w:hAnsi="GHEA Grapalat"/>
          <w:i w:val="0"/>
        </w:rPr>
        <w:t xml:space="preserve">Заказчик </w:t>
      </w:r>
      <w:r w:rsidRPr="000C18C1">
        <w:rPr>
          <w:rFonts w:ascii="GHEA Grapalat" w:hAnsi="GHEA Grapalat"/>
          <w:i w:val="0"/>
        </w:rPr>
        <w:t>“Поликлиника N 20” ЗАО</w:t>
      </w:r>
    </w:p>
    <w:p w14:paraId="540724B5" w14:textId="77777777" w:rsidR="003141E8" w:rsidRPr="00376C6F" w:rsidRDefault="003141E8" w:rsidP="003141E8">
      <w:pPr>
        <w:pStyle w:val="BodyTextIndent"/>
        <w:widowControl w:val="0"/>
        <w:spacing w:line="240" w:lineRule="auto"/>
        <w:ind w:left="3969" w:firstLine="0"/>
        <w:rPr>
          <w:rFonts w:ascii="GHEA Grapalat" w:hAnsi="GHEA Grapalat"/>
          <w:i w:val="0"/>
        </w:rPr>
      </w:pPr>
      <w:r w:rsidRPr="00376C6F">
        <w:rPr>
          <w:rFonts w:ascii="GHEA Grapalat" w:hAnsi="GHEA Grapalat" w:cs="Sylfaen"/>
          <w:b/>
        </w:rPr>
        <w:br w:type="page"/>
      </w:r>
    </w:p>
    <w:p w14:paraId="3118159D" w14:textId="77777777" w:rsidR="003141E8" w:rsidRPr="00781414" w:rsidRDefault="003141E8" w:rsidP="003141E8">
      <w:pPr>
        <w:pStyle w:val="BodyText"/>
        <w:widowControl w:val="0"/>
        <w:spacing w:after="0"/>
        <w:ind w:firstLine="567"/>
        <w:jc w:val="right"/>
        <w:rPr>
          <w:rFonts w:ascii="GHEA Grapalat" w:hAnsi="GHEA Grapalat"/>
          <w:sz w:val="20"/>
          <w:szCs w:val="20"/>
        </w:rPr>
      </w:pPr>
      <w:r w:rsidRPr="00781414">
        <w:rPr>
          <w:rFonts w:ascii="GHEA Grapalat" w:hAnsi="GHEA Grapalat"/>
          <w:sz w:val="20"/>
          <w:szCs w:val="20"/>
        </w:rPr>
        <w:lastRenderedPageBreak/>
        <w:t>Утверждено</w:t>
      </w:r>
    </w:p>
    <w:p w14:paraId="0401E40F" w14:textId="23AC05DA" w:rsidR="003141E8" w:rsidRPr="00781414" w:rsidRDefault="003141E8" w:rsidP="003141E8">
      <w:pPr>
        <w:pStyle w:val="BodyText"/>
        <w:widowControl w:val="0"/>
        <w:spacing w:after="0"/>
        <w:ind w:firstLine="567"/>
        <w:jc w:val="right"/>
        <w:rPr>
          <w:rFonts w:ascii="GHEA Grapalat" w:hAnsi="GHEA Grapalat"/>
          <w:sz w:val="20"/>
          <w:szCs w:val="20"/>
        </w:rPr>
      </w:pPr>
      <w:r w:rsidRPr="00376C6F">
        <w:rPr>
          <w:rFonts w:ascii="GHEA Grapalat" w:hAnsi="GHEA Grapalat"/>
          <w:sz w:val="20"/>
          <w:szCs w:val="20"/>
        </w:rPr>
        <w:t xml:space="preserve">Решением Оценочной комиссии </w:t>
      </w:r>
      <w:r>
        <w:rPr>
          <w:rFonts w:ascii="GHEA Grapalat" w:hAnsi="GHEA Grapalat"/>
          <w:sz w:val="20"/>
          <w:szCs w:val="20"/>
        </w:rPr>
        <w:t xml:space="preserve">запроса котировок </w:t>
      </w:r>
      <w:r w:rsidRPr="00781414">
        <w:rPr>
          <w:rFonts w:ascii="GHEA Grapalat" w:hAnsi="GHEA Grapalat"/>
          <w:sz w:val="20"/>
          <w:szCs w:val="20"/>
        </w:rPr>
        <w:br/>
        <w:t>под кодом “</w:t>
      </w:r>
      <w:r>
        <w:rPr>
          <w:rFonts w:ascii="GHEA Grapalat" w:hAnsi="GHEA Grapalat"/>
          <w:sz w:val="20"/>
          <w:szCs w:val="20"/>
        </w:rPr>
        <w:t>20ՊՈԼ-ԳՀԱՊՁԲ-2021/6</w:t>
      </w:r>
      <w:r w:rsidRPr="00781414">
        <w:rPr>
          <w:rFonts w:ascii="GHEA Grapalat" w:hAnsi="GHEA Grapalat"/>
          <w:sz w:val="20"/>
          <w:szCs w:val="20"/>
        </w:rPr>
        <w:t>"</w:t>
      </w:r>
      <w:r w:rsidRPr="00781414">
        <w:rPr>
          <w:rFonts w:ascii="GHEA Grapalat" w:hAnsi="GHEA Grapalat"/>
          <w:sz w:val="20"/>
          <w:szCs w:val="20"/>
        </w:rPr>
        <w:br/>
        <w:t xml:space="preserve">№ 1 от </w:t>
      </w:r>
      <w:r w:rsidR="009B4283">
        <w:rPr>
          <w:rFonts w:ascii="GHEA Grapalat" w:hAnsi="GHEA Grapalat"/>
          <w:sz w:val="20"/>
          <w:szCs w:val="20"/>
          <w:lang w:val="hy-AM"/>
        </w:rPr>
        <w:t>0</w:t>
      </w:r>
      <w:r w:rsidR="00D74D76" w:rsidRPr="009F346F">
        <w:rPr>
          <w:rFonts w:ascii="GHEA Grapalat" w:hAnsi="GHEA Grapalat"/>
          <w:sz w:val="20"/>
          <w:szCs w:val="20"/>
        </w:rPr>
        <w:t>6</w:t>
      </w:r>
      <w:r w:rsidRPr="00781414">
        <w:rPr>
          <w:rFonts w:ascii="GHEA Grapalat" w:hAnsi="GHEA Grapalat"/>
          <w:sz w:val="20"/>
          <w:szCs w:val="20"/>
        </w:rPr>
        <w:t>.</w:t>
      </w:r>
      <w:r w:rsidR="003D0568">
        <w:rPr>
          <w:rFonts w:ascii="GHEA Grapalat" w:hAnsi="GHEA Grapalat"/>
          <w:sz w:val="20"/>
          <w:szCs w:val="20"/>
        </w:rPr>
        <w:t>12</w:t>
      </w:r>
      <w:r w:rsidRPr="00781414">
        <w:rPr>
          <w:rFonts w:ascii="GHEA Grapalat" w:hAnsi="GHEA Grapalat"/>
          <w:sz w:val="20"/>
          <w:szCs w:val="20"/>
        </w:rPr>
        <w:t>.202</w:t>
      </w:r>
      <w:r>
        <w:rPr>
          <w:rFonts w:ascii="GHEA Grapalat" w:hAnsi="GHEA Grapalat"/>
          <w:sz w:val="20"/>
          <w:szCs w:val="20"/>
        </w:rPr>
        <w:t>1</w:t>
      </w:r>
      <w:r w:rsidRPr="00781414">
        <w:rPr>
          <w:rFonts w:ascii="GHEA Grapalat" w:hAnsi="GHEA Grapalat"/>
          <w:sz w:val="20"/>
          <w:szCs w:val="20"/>
        </w:rPr>
        <w:t xml:space="preserve"> г.</w:t>
      </w:r>
    </w:p>
    <w:p w14:paraId="5796B384" w14:textId="77777777" w:rsidR="003141E8" w:rsidRPr="00376C6F" w:rsidRDefault="003141E8" w:rsidP="003141E8">
      <w:pPr>
        <w:pStyle w:val="BodyText"/>
        <w:widowControl w:val="0"/>
        <w:spacing w:after="0"/>
        <w:ind w:right="-7" w:firstLine="567"/>
        <w:jc w:val="center"/>
        <w:rPr>
          <w:rFonts w:ascii="GHEA Grapalat" w:hAnsi="GHEA Grapalat"/>
          <w:sz w:val="20"/>
          <w:szCs w:val="20"/>
        </w:rPr>
      </w:pPr>
    </w:p>
    <w:p w14:paraId="4B71C544" w14:textId="77777777" w:rsidR="003141E8" w:rsidRPr="00376C6F" w:rsidRDefault="003141E8" w:rsidP="003141E8">
      <w:pPr>
        <w:pStyle w:val="BodyText"/>
        <w:widowControl w:val="0"/>
        <w:spacing w:after="0"/>
        <w:ind w:right="-7" w:firstLine="567"/>
        <w:jc w:val="center"/>
        <w:rPr>
          <w:rFonts w:ascii="GHEA Grapalat" w:hAnsi="GHEA Grapalat"/>
          <w:sz w:val="20"/>
          <w:szCs w:val="20"/>
        </w:rPr>
      </w:pPr>
    </w:p>
    <w:p w14:paraId="66A99446" w14:textId="77777777" w:rsidR="003141E8" w:rsidRPr="00376C6F" w:rsidRDefault="003141E8" w:rsidP="003141E8">
      <w:pPr>
        <w:pStyle w:val="BodyText"/>
        <w:widowControl w:val="0"/>
        <w:spacing w:after="0"/>
        <w:ind w:right="-7" w:firstLine="567"/>
        <w:jc w:val="center"/>
        <w:rPr>
          <w:rFonts w:ascii="GHEA Grapalat" w:hAnsi="GHEA Grapalat"/>
          <w:sz w:val="20"/>
          <w:szCs w:val="20"/>
        </w:rPr>
      </w:pPr>
    </w:p>
    <w:p w14:paraId="12AA21B7" w14:textId="77777777" w:rsidR="003141E8" w:rsidRPr="008F379C" w:rsidRDefault="003141E8" w:rsidP="003141E8">
      <w:pPr>
        <w:pStyle w:val="BodyText"/>
        <w:widowControl w:val="0"/>
        <w:spacing w:after="160" w:line="360" w:lineRule="auto"/>
        <w:ind w:right="-7" w:firstLine="567"/>
        <w:jc w:val="center"/>
        <w:rPr>
          <w:rFonts w:ascii="GHEA Grapalat" w:hAnsi="GHEA Grapalat"/>
          <w:sz w:val="20"/>
          <w:szCs w:val="20"/>
        </w:rPr>
      </w:pPr>
      <w:r w:rsidRPr="00F7770B">
        <w:rPr>
          <w:rFonts w:ascii="GHEA Grapalat" w:hAnsi="GHEA Grapalat"/>
          <w:i/>
          <w:sz w:val="20"/>
          <w:szCs w:val="20"/>
        </w:rPr>
        <w:t>“П</w:t>
      </w:r>
      <w:r w:rsidRPr="00F7770B">
        <w:rPr>
          <w:rFonts w:ascii="GHEA Grapalat" w:hAnsi="GHEA Grapalat"/>
          <w:i/>
          <w:caps/>
          <w:sz w:val="20"/>
          <w:szCs w:val="20"/>
        </w:rPr>
        <w:t>оликлиника</w:t>
      </w:r>
      <w:r w:rsidRPr="00F7770B">
        <w:rPr>
          <w:rFonts w:ascii="GHEA Grapalat" w:hAnsi="GHEA Grapalat"/>
          <w:i/>
          <w:sz w:val="20"/>
          <w:szCs w:val="20"/>
        </w:rPr>
        <w:t xml:space="preserve"> N 20” ЗАО</w:t>
      </w:r>
    </w:p>
    <w:p w14:paraId="23DC2C9E" w14:textId="77777777" w:rsidR="003141E8" w:rsidRPr="00B05B10" w:rsidRDefault="003141E8" w:rsidP="003141E8">
      <w:pPr>
        <w:pStyle w:val="BodyText"/>
        <w:widowControl w:val="0"/>
        <w:spacing w:after="160" w:line="360" w:lineRule="auto"/>
        <w:ind w:right="-7" w:firstLine="567"/>
        <w:jc w:val="center"/>
        <w:rPr>
          <w:rFonts w:ascii="GHEA Grapalat" w:hAnsi="GHEA Grapalat"/>
        </w:rPr>
      </w:pPr>
    </w:p>
    <w:p w14:paraId="50A879A5" w14:textId="77777777" w:rsidR="003141E8" w:rsidRPr="00B05B10" w:rsidRDefault="003141E8" w:rsidP="003141E8">
      <w:pPr>
        <w:pStyle w:val="BodyText"/>
        <w:widowControl w:val="0"/>
        <w:spacing w:after="160" w:line="360" w:lineRule="auto"/>
        <w:ind w:right="-7" w:firstLine="567"/>
        <w:jc w:val="center"/>
        <w:rPr>
          <w:rFonts w:ascii="GHEA Grapalat" w:hAnsi="GHEA Grapalat"/>
        </w:rPr>
      </w:pPr>
    </w:p>
    <w:p w14:paraId="6A4F9D62" w14:textId="77777777" w:rsidR="003141E8" w:rsidRPr="00B05B10" w:rsidRDefault="003141E8" w:rsidP="003141E8">
      <w:pPr>
        <w:pStyle w:val="BodyText"/>
        <w:widowControl w:val="0"/>
        <w:spacing w:after="160" w:line="360" w:lineRule="auto"/>
        <w:ind w:right="-7" w:firstLine="567"/>
        <w:jc w:val="center"/>
        <w:rPr>
          <w:rFonts w:ascii="GHEA Grapalat" w:hAnsi="GHEA Grapalat"/>
        </w:rPr>
      </w:pPr>
    </w:p>
    <w:p w14:paraId="0B55AEC4" w14:textId="77777777" w:rsidR="003141E8" w:rsidRPr="00B05B10" w:rsidRDefault="003141E8" w:rsidP="003141E8">
      <w:pPr>
        <w:pStyle w:val="BodyText"/>
        <w:widowControl w:val="0"/>
        <w:spacing w:after="160" w:line="360" w:lineRule="auto"/>
        <w:ind w:right="-7" w:firstLine="567"/>
        <w:jc w:val="center"/>
        <w:rPr>
          <w:rFonts w:ascii="GHEA Grapalat" w:hAnsi="GHEA Grapalat" w:cs="Sylfaen"/>
        </w:rPr>
      </w:pPr>
      <w:r>
        <w:rPr>
          <w:rFonts w:ascii="GHEA Grapalat" w:hAnsi="GHEA Grapalat"/>
        </w:rPr>
        <w:t>ПРИГЛАШЕНИ</w:t>
      </w:r>
      <w:r w:rsidRPr="00B05B10">
        <w:rPr>
          <w:rFonts w:ascii="GHEA Grapalat" w:hAnsi="GHEA Grapalat"/>
        </w:rPr>
        <w:t>Е</w:t>
      </w:r>
    </w:p>
    <w:p w14:paraId="711E59D6" w14:textId="77777777" w:rsidR="003141E8" w:rsidRPr="00B05B10" w:rsidRDefault="003141E8" w:rsidP="003141E8">
      <w:pPr>
        <w:pStyle w:val="BodyText"/>
        <w:widowControl w:val="0"/>
        <w:spacing w:after="160" w:line="360" w:lineRule="auto"/>
        <w:ind w:right="-7" w:firstLine="567"/>
        <w:jc w:val="center"/>
        <w:rPr>
          <w:rFonts w:ascii="GHEA Grapalat" w:hAnsi="GHEA Grapalat" w:cs="Sylfaen"/>
        </w:rPr>
      </w:pPr>
    </w:p>
    <w:p w14:paraId="34694F45" w14:textId="77777777" w:rsidR="003141E8" w:rsidRPr="00B05B10" w:rsidRDefault="003141E8" w:rsidP="003141E8">
      <w:pPr>
        <w:pStyle w:val="BodyText"/>
        <w:widowControl w:val="0"/>
        <w:spacing w:after="160" w:line="360" w:lineRule="auto"/>
        <w:ind w:right="-7" w:firstLine="567"/>
        <w:jc w:val="center"/>
        <w:rPr>
          <w:rFonts w:ascii="GHEA Grapalat" w:hAnsi="GHEA Grapalat" w:cs="Sylfaen"/>
        </w:rPr>
      </w:pPr>
    </w:p>
    <w:p w14:paraId="4712CC87" w14:textId="2E4EFD64" w:rsidR="003141E8" w:rsidRPr="00B05B10" w:rsidRDefault="003141E8" w:rsidP="003141E8">
      <w:pPr>
        <w:pStyle w:val="BodyText"/>
        <w:widowControl w:val="0"/>
        <w:spacing w:after="160" w:line="360" w:lineRule="auto"/>
        <w:ind w:right="-7"/>
        <w:jc w:val="center"/>
        <w:rPr>
          <w:rFonts w:ascii="GHEA Grapalat" w:hAnsi="GHEA Grapalat"/>
        </w:rPr>
      </w:pPr>
      <w:r w:rsidRPr="00B05B10">
        <w:rPr>
          <w:rFonts w:ascii="GHEA Grapalat" w:hAnsi="GHEA Grapalat"/>
        </w:rPr>
        <w:t xml:space="preserve">НА </w:t>
      </w:r>
      <w:r w:rsidR="00E846C4">
        <w:rPr>
          <w:rFonts w:ascii="GHEA Grapalat" w:hAnsi="GHEA Grapalat"/>
        </w:rPr>
        <w:t>СРОЧНАЯ ПРОЦЕДУРА ЗАКУПКИ ОТ ОДНОГО ЧЕЛОВЕКА</w:t>
      </w:r>
      <w:r w:rsidRPr="00B05B10">
        <w:rPr>
          <w:rFonts w:ascii="GHEA Grapalat" w:hAnsi="GHEA Grapalat"/>
        </w:rPr>
        <w:t>, ОБЪЯВЛЕННЫЙ С ЦЕЛЬЮ ПРИОБРЕТЕНИЯ</w:t>
      </w:r>
      <w:r>
        <w:rPr>
          <w:rFonts w:ascii="GHEA Grapalat" w:hAnsi="GHEA Grapalat"/>
        </w:rPr>
        <w:t xml:space="preserve"> </w:t>
      </w:r>
      <w:r w:rsidRPr="002019DF">
        <w:rPr>
          <w:rFonts w:ascii="GHEA Grapalat" w:hAnsi="GHEA Grapalat"/>
        </w:rPr>
        <w:t>"</w:t>
      </w:r>
      <w:r>
        <w:rPr>
          <w:rFonts w:ascii="GHEA Grapalat" w:hAnsi="GHEA Grapalat"/>
          <w:caps/>
        </w:rPr>
        <w:t xml:space="preserve"> </w:t>
      </w:r>
      <w:r w:rsidR="003D0568">
        <w:rPr>
          <w:rFonts w:ascii="GHEA Grapalat" w:hAnsi="GHEA Grapalat"/>
          <w:caps/>
        </w:rPr>
        <w:t>Шприц с иглой 2,0</w:t>
      </w:r>
      <w:r>
        <w:rPr>
          <w:rFonts w:ascii="GHEA Grapalat" w:hAnsi="GHEA Grapalat"/>
          <w:caps/>
        </w:rPr>
        <w:t xml:space="preserve"> </w:t>
      </w:r>
      <w:r w:rsidRPr="00B05B10">
        <w:rPr>
          <w:rFonts w:ascii="GHEA Grapalat" w:hAnsi="GHEA Grapalat"/>
        </w:rPr>
        <w:t xml:space="preserve">ДЛЯ НУЖД </w:t>
      </w:r>
      <w:r w:rsidRPr="002019DF">
        <w:rPr>
          <w:rFonts w:ascii="GHEA Grapalat" w:hAnsi="GHEA Grapalat"/>
          <w:caps/>
        </w:rPr>
        <w:t>“Поликлиники N</w:t>
      </w:r>
      <w:r w:rsidRPr="002019DF">
        <w:rPr>
          <w:rFonts w:ascii="GHEA Grapalat" w:hAnsi="GHEA Grapalat"/>
        </w:rPr>
        <w:t xml:space="preserve"> 20” ЗАО</w:t>
      </w:r>
    </w:p>
    <w:p w14:paraId="373D354E" w14:textId="77777777" w:rsidR="003141E8" w:rsidRPr="00376C6F" w:rsidRDefault="003141E8" w:rsidP="003141E8">
      <w:pPr>
        <w:pStyle w:val="BodyText"/>
        <w:widowControl w:val="0"/>
        <w:spacing w:after="0"/>
        <w:ind w:right="-7" w:firstLine="567"/>
        <w:jc w:val="center"/>
        <w:rPr>
          <w:rFonts w:ascii="GHEA Grapalat" w:hAnsi="GHEA Grapalat"/>
          <w:sz w:val="20"/>
          <w:szCs w:val="20"/>
        </w:rPr>
      </w:pPr>
    </w:p>
    <w:p w14:paraId="4232B825" w14:textId="77777777" w:rsidR="003141E8" w:rsidRPr="00376C6F" w:rsidRDefault="003141E8" w:rsidP="003141E8">
      <w:pPr>
        <w:pStyle w:val="BodyText"/>
        <w:widowControl w:val="0"/>
        <w:spacing w:after="0"/>
        <w:ind w:right="-7" w:firstLine="567"/>
        <w:jc w:val="center"/>
        <w:rPr>
          <w:rFonts w:ascii="GHEA Grapalat" w:hAnsi="GHEA Grapalat"/>
          <w:sz w:val="20"/>
          <w:szCs w:val="20"/>
        </w:rPr>
      </w:pPr>
    </w:p>
    <w:p w14:paraId="2ECF2FDF" w14:textId="77777777" w:rsidR="003141E8" w:rsidRPr="00376C6F" w:rsidRDefault="003141E8" w:rsidP="003141E8">
      <w:pPr>
        <w:rPr>
          <w:rFonts w:ascii="GHEA Grapalat" w:hAnsi="GHEA Grapalat"/>
          <w:sz w:val="20"/>
          <w:szCs w:val="20"/>
        </w:rPr>
      </w:pPr>
      <w:r w:rsidRPr="00376C6F">
        <w:rPr>
          <w:rFonts w:ascii="GHEA Grapalat" w:hAnsi="GHEA Grapalat"/>
          <w:sz w:val="20"/>
          <w:szCs w:val="20"/>
        </w:rPr>
        <w:br w:type="page"/>
      </w:r>
    </w:p>
    <w:p w14:paraId="5D6C3BFA" w14:textId="77777777" w:rsidR="003141E8" w:rsidRPr="00376C6F" w:rsidRDefault="003141E8" w:rsidP="003141E8">
      <w:pPr>
        <w:widowControl w:val="0"/>
        <w:ind w:firstLine="567"/>
        <w:jc w:val="both"/>
        <w:rPr>
          <w:rFonts w:ascii="GHEA Grapalat" w:hAnsi="GHEA Grapalat" w:cs="Sylfaen"/>
          <w:i/>
          <w:sz w:val="20"/>
          <w:szCs w:val="20"/>
        </w:rPr>
      </w:pPr>
      <w:r w:rsidRPr="00376C6F">
        <w:rPr>
          <w:rFonts w:ascii="GHEA Grapalat" w:hAnsi="GHEA Grapalat"/>
          <w:i/>
          <w:sz w:val="20"/>
          <w:szCs w:val="20"/>
        </w:rPr>
        <w:lastRenderedPageBreak/>
        <w:t>Уважаемый участник, прежде чем составить и подать заявку просим Вас</w:t>
      </w:r>
      <w:r w:rsidRPr="00376C6F">
        <w:rPr>
          <w:rFonts w:ascii="Courier New" w:hAnsi="Courier New" w:cs="Courier New"/>
          <w:i/>
          <w:sz w:val="20"/>
          <w:szCs w:val="20"/>
          <w:lang w:val="en-US"/>
        </w:rPr>
        <w:t> </w:t>
      </w:r>
      <w:r w:rsidRPr="00376C6F">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14:paraId="1C45C7FB" w14:textId="77777777" w:rsidR="003141E8" w:rsidRPr="00376C6F" w:rsidRDefault="003141E8" w:rsidP="003141E8">
      <w:pPr>
        <w:jc w:val="both"/>
        <w:rPr>
          <w:rFonts w:ascii="GHEA Grapalat" w:hAnsi="GHEA Grapalat"/>
          <w:i/>
          <w:sz w:val="20"/>
          <w:szCs w:val="20"/>
        </w:rPr>
      </w:pPr>
      <w:r w:rsidRPr="00376C6F">
        <w:rPr>
          <w:rFonts w:ascii="GHEA Grapalat" w:hAnsi="GHEA Grapalat"/>
          <w:i/>
          <w:sz w:val="20"/>
          <w:szCs w:val="20"/>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3C1599B6" w14:textId="77777777" w:rsidR="003141E8" w:rsidRPr="00376C6F" w:rsidRDefault="003141E8" w:rsidP="003141E8">
      <w:pPr>
        <w:jc w:val="both"/>
        <w:rPr>
          <w:rFonts w:ascii="Sylfaen" w:hAnsi="Sylfaen"/>
          <w:sz w:val="20"/>
          <w:szCs w:val="20"/>
          <w:lang w:val="hy-AM"/>
        </w:rPr>
      </w:pPr>
      <w:r w:rsidRPr="00376C6F">
        <w:rPr>
          <w:rFonts w:ascii="GHEA Grapalat" w:hAnsi="GHEA Grapalat"/>
          <w:i/>
          <w:sz w:val="20"/>
          <w:szCs w:val="20"/>
        </w:rPr>
        <w:t>Руководство доступно по следующей ссылке:</w:t>
      </w:r>
      <w:r w:rsidRPr="00376C6F">
        <w:rPr>
          <w:rFonts w:ascii="Sylfaen" w:hAnsi="Sylfaen"/>
          <w:sz w:val="20"/>
          <w:szCs w:val="20"/>
          <w:lang w:val="hy-AM"/>
        </w:rPr>
        <w:t xml:space="preserve"> http://gnumner.am/hy/page/ughecuycner_dzernarkner/:</w:t>
      </w:r>
    </w:p>
    <w:p w14:paraId="23B6B76E" w14:textId="77777777" w:rsidR="003141E8" w:rsidRPr="00376C6F" w:rsidRDefault="003141E8" w:rsidP="003141E8">
      <w:pPr>
        <w:widowControl w:val="0"/>
        <w:ind w:firstLine="567"/>
        <w:jc w:val="both"/>
        <w:rPr>
          <w:rFonts w:ascii="GHEA Grapalat" w:hAnsi="GHEA Grapalat"/>
          <w:i/>
          <w:sz w:val="20"/>
          <w:szCs w:val="20"/>
          <w:lang w:val="hy-AM"/>
        </w:rPr>
      </w:pPr>
    </w:p>
    <w:p w14:paraId="33A7C869" w14:textId="77777777" w:rsidR="003141E8" w:rsidRPr="00376C6F" w:rsidRDefault="003141E8" w:rsidP="003141E8">
      <w:pPr>
        <w:widowControl w:val="0"/>
        <w:ind w:firstLine="567"/>
        <w:jc w:val="both"/>
        <w:rPr>
          <w:rFonts w:ascii="GHEA Grapalat" w:hAnsi="GHEA Grapalat"/>
          <w:i/>
          <w:sz w:val="20"/>
          <w:szCs w:val="20"/>
        </w:rPr>
      </w:pPr>
      <w:r w:rsidRPr="00376C6F">
        <w:rPr>
          <w:rFonts w:ascii="GHEA Grapalat" w:hAnsi="GHEA Grapalat"/>
          <w:i/>
          <w:sz w:val="20"/>
          <w:szCs w:val="20"/>
        </w:rPr>
        <w:t>Одновременно:</w:t>
      </w:r>
    </w:p>
    <w:p w14:paraId="46C028A1" w14:textId="77777777" w:rsidR="003141E8" w:rsidRPr="00376C6F" w:rsidRDefault="003141E8" w:rsidP="003141E8">
      <w:pPr>
        <w:jc w:val="both"/>
        <w:rPr>
          <w:rFonts w:ascii="GHEA Grapalat" w:hAnsi="GHEA Grapalat"/>
          <w:i/>
          <w:sz w:val="20"/>
          <w:szCs w:val="20"/>
        </w:rPr>
      </w:pPr>
      <w:r w:rsidRPr="00376C6F">
        <w:rPr>
          <w:rFonts w:ascii="GHEA Grapalat" w:hAnsi="GHEA Grapalat"/>
          <w:i/>
          <w:sz w:val="20"/>
          <w:szCs w:val="20"/>
        </w:rPr>
        <w:t>-</w:t>
      </w:r>
      <w:r w:rsidRPr="00376C6F">
        <w:rPr>
          <w:rFonts w:ascii="GHEA Grapalat" w:hAnsi="GHEA Grapalat"/>
          <w:i/>
          <w:sz w:val="20"/>
          <w:szCs w:val="20"/>
        </w:rPr>
        <w:tab/>
        <w:t xml:space="preserve">при вводе заявки в систему электронных закупок Armeps (www.armeps.am) (далее - система) необходимо следовать  </w:t>
      </w:r>
      <w:hyperlink w:history="1">
        <w:r w:rsidRPr="00376C6F">
          <w:rPr>
            <w:rFonts w:ascii="GHEA Grapalat" w:hAnsi="GHEA Grapalat"/>
            <w:i/>
            <w:sz w:val="20"/>
            <w:szCs w:val="20"/>
          </w:rPr>
          <w:t>руководству по закупкам, осуществляемым в электронной форме</w:t>
        </w:r>
      </w:hyperlink>
      <w:r w:rsidRPr="00376C6F">
        <w:rPr>
          <w:rFonts w:ascii="GHEA Grapalat" w:hAnsi="GHEA Grapalat"/>
          <w:i/>
          <w:sz w:val="20"/>
          <w:szCs w:val="20"/>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376C6F">
          <w:rPr>
            <w:rStyle w:val="Hyperlink"/>
            <w:rFonts w:ascii="GHEA Grapalat" w:hAnsi="GHEA Grapalat"/>
            <w:i/>
            <w:sz w:val="20"/>
            <w:szCs w:val="20"/>
          </w:rPr>
          <w:t>www.procurement.am</w:t>
        </w:r>
      </w:hyperlink>
      <w:r w:rsidRPr="00376C6F">
        <w:rPr>
          <w:rFonts w:ascii="GHEA Grapalat" w:hAnsi="GHEA Grapalat"/>
          <w:i/>
          <w:sz w:val="20"/>
          <w:szCs w:val="20"/>
        </w:rPr>
        <w:t>.</w:t>
      </w:r>
    </w:p>
    <w:p w14:paraId="54E38313" w14:textId="77777777" w:rsidR="003141E8" w:rsidRPr="00376C6F" w:rsidRDefault="003141E8" w:rsidP="003141E8">
      <w:pPr>
        <w:jc w:val="both"/>
        <w:rPr>
          <w:rFonts w:ascii="Sylfaen" w:hAnsi="Sylfaen"/>
          <w:sz w:val="20"/>
          <w:szCs w:val="20"/>
          <w:lang w:val="hy-AM"/>
        </w:rPr>
      </w:pPr>
      <w:r w:rsidRPr="00376C6F">
        <w:rPr>
          <w:rFonts w:ascii="GHEA Grapalat" w:hAnsi="GHEA Grapalat"/>
          <w:i/>
          <w:sz w:val="20"/>
          <w:szCs w:val="20"/>
        </w:rPr>
        <w:t>Руководство доступно по следующей ссылке:</w:t>
      </w:r>
      <w:r w:rsidRPr="00376C6F">
        <w:rPr>
          <w:rFonts w:ascii="Sylfaen" w:hAnsi="Sylfaen"/>
          <w:sz w:val="20"/>
          <w:szCs w:val="20"/>
          <w:lang w:val="hy-AM"/>
        </w:rPr>
        <w:t xml:space="preserve"> </w:t>
      </w:r>
      <w:hyperlink r:id="rId9" w:history="1">
        <w:r w:rsidRPr="00376C6F">
          <w:rPr>
            <w:rStyle w:val="Hyperlink"/>
            <w:rFonts w:ascii="Sylfaen" w:hAnsi="Sylfaen"/>
            <w:sz w:val="20"/>
            <w:szCs w:val="20"/>
            <w:lang w:val="hy-AM"/>
          </w:rPr>
          <w:t>http://gnumner.am/hy/page/ughecuycner_dzernarkner</w:t>
        </w:r>
      </w:hyperlink>
    </w:p>
    <w:p w14:paraId="372860E5" w14:textId="77777777" w:rsidR="003141E8" w:rsidRPr="00376C6F" w:rsidRDefault="003141E8" w:rsidP="003141E8">
      <w:pPr>
        <w:jc w:val="both"/>
        <w:rPr>
          <w:rFonts w:ascii="GHEA Grapalat" w:hAnsi="GHEA Grapalat"/>
          <w:i/>
          <w:sz w:val="20"/>
          <w:szCs w:val="20"/>
        </w:rPr>
      </w:pPr>
      <w:r w:rsidRPr="00376C6F">
        <w:rPr>
          <w:rFonts w:ascii="GHEA Grapalat" w:hAnsi="GHEA Grapalat"/>
          <w:sz w:val="20"/>
          <w:szCs w:val="20"/>
        </w:rPr>
        <w:t>-</w:t>
      </w:r>
      <w:r w:rsidRPr="00376C6F">
        <w:rPr>
          <w:rFonts w:ascii="GHEA Grapalat" w:hAnsi="GHEA Grapalat"/>
          <w:sz w:val="20"/>
          <w:szCs w:val="20"/>
        </w:rPr>
        <w:tab/>
        <w:t xml:space="preserve">при возникновении вопросов и проблем, связанных с системой, </w:t>
      </w:r>
      <w:r w:rsidRPr="00376C6F">
        <w:rPr>
          <w:rFonts w:ascii="GHEA Grapalat" w:hAnsi="GHEA Grapalat"/>
          <w:i/>
          <w:sz w:val="20"/>
          <w:szCs w:val="20"/>
        </w:rPr>
        <w:t>,</w:t>
      </w:r>
      <w:r w:rsidRPr="00376C6F">
        <w:rPr>
          <w:rFonts w:ascii="Sylfaen" w:hAnsi="Sylfaen"/>
          <w:sz w:val="20"/>
          <w:szCs w:val="20"/>
        </w:rPr>
        <w:t xml:space="preserve"> </w:t>
      </w:r>
      <w:r w:rsidRPr="00376C6F">
        <w:rPr>
          <w:rFonts w:ascii="Sylfaen" w:hAnsi="Sylfaen"/>
          <w:sz w:val="20"/>
          <w:szCs w:val="20"/>
          <w:lang w:val="hy-AM"/>
        </w:rPr>
        <w:t xml:space="preserve"> </w:t>
      </w:r>
      <w:r w:rsidRPr="00376C6F">
        <w:rPr>
          <w:rFonts w:ascii="GHEA Grapalat" w:hAnsi="GHEA Grapalat"/>
          <w:i/>
          <w:sz w:val="20"/>
          <w:szCs w:val="20"/>
        </w:rPr>
        <w:t>Вы можете</w:t>
      </w:r>
      <w:r w:rsidRPr="00376C6F">
        <w:rPr>
          <w:rFonts w:ascii="Sylfaen" w:hAnsi="Sylfaen"/>
          <w:sz w:val="20"/>
          <w:szCs w:val="20"/>
          <w:lang w:val="hy-AM"/>
        </w:rPr>
        <w:t xml:space="preserve"> </w:t>
      </w:r>
      <w:r w:rsidRPr="00376C6F">
        <w:rPr>
          <w:rFonts w:ascii="GHEA Grapalat" w:hAnsi="GHEA Grapalat"/>
          <w:i/>
          <w:sz w:val="20"/>
          <w:szCs w:val="20"/>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231A07BC" w14:textId="77777777" w:rsidR="003141E8" w:rsidRPr="00376C6F" w:rsidRDefault="003141E8" w:rsidP="003141E8">
      <w:pPr>
        <w:widowControl w:val="0"/>
        <w:ind w:firstLine="567"/>
        <w:jc w:val="both"/>
        <w:rPr>
          <w:rFonts w:ascii="GHEA Grapalat" w:hAnsi="GHEA Grapalat"/>
          <w:i/>
          <w:sz w:val="20"/>
          <w:szCs w:val="20"/>
        </w:rPr>
      </w:pPr>
    </w:p>
    <w:p w14:paraId="38A78945" w14:textId="77777777" w:rsidR="003141E8" w:rsidRPr="00376C6F" w:rsidRDefault="003141E8" w:rsidP="003141E8">
      <w:pPr>
        <w:widowControl w:val="0"/>
        <w:ind w:firstLine="567"/>
        <w:jc w:val="center"/>
        <w:rPr>
          <w:rFonts w:ascii="GHEA Grapalat" w:hAnsi="GHEA Grapalat" w:cs="Sylfaen"/>
          <w:b/>
          <w:sz w:val="20"/>
          <w:szCs w:val="20"/>
        </w:rPr>
      </w:pPr>
      <w:r w:rsidRPr="00376C6F">
        <w:rPr>
          <w:rFonts w:ascii="GHEA Grapalat" w:hAnsi="GHEA Grapalat"/>
          <w:sz w:val="20"/>
          <w:szCs w:val="20"/>
        </w:rPr>
        <w:br w:type="page"/>
      </w:r>
    </w:p>
    <w:p w14:paraId="0E49EAF8" w14:textId="77777777" w:rsidR="003141E8" w:rsidRPr="00376C6F" w:rsidRDefault="003141E8" w:rsidP="003141E8">
      <w:pPr>
        <w:widowControl w:val="0"/>
        <w:jc w:val="center"/>
        <w:rPr>
          <w:rFonts w:ascii="GHEA Grapalat" w:hAnsi="GHEA Grapalat"/>
          <w:b/>
          <w:sz w:val="20"/>
          <w:szCs w:val="20"/>
        </w:rPr>
      </w:pPr>
      <w:r w:rsidRPr="00376C6F">
        <w:rPr>
          <w:rFonts w:ascii="GHEA Grapalat" w:hAnsi="GHEA Grapalat"/>
          <w:b/>
          <w:sz w:val="20"/>
          <w:szCs w:val="20"/>
        </w:rPr>
        <w:lastRenderedPageBreak/>
        <w:t>СОДЕРЖАНИЕ</w:t>
      </w:r>
    </w:p>
    <w:p w14:paraId="44C7E9D6" w14:textId="77777777" w:rsidR="003141E8" w:rsidRPr="00376C6F" w:rsidRDefault="003141E8" w:rsidP="003141E8">
      <w:pPr>
        <w:widowControl w:val="0"/>
        <w:ind w:firstLine="567"/>
        <w:jc w:val="center"/>
        <w:rPr>
          <w:rFonts w:ascii="GHEA Grapalat" w:hAnsi="GHEA Grapalat"/>
          <w:i/>
          <w:sz w:val="20"/>
          <w:szCs w:val="20"/>
        </w:rPr>
      </w:pPr>
    </w:p>
    <w:p w14:paraId="446283FE" w14:textId="61F53B7A" w:rsidR="003141E8" w:rsidRPr="00376C6F" w:rsidRDefault="003141E8" w:rsidP="003141E8">
      <w:pPr>
        <w:widowControl w:val="0"/>
        <w:jc w:val="center"/>
        <w:rPr>
          <w:rFonts w:ascii="GHEA Grapalat" w:hAnsi="GHEA Grapalat"/>
          <w:i/>
          <w:sz w:val="20"/>
          <w:szCs w:val="20"/>
        </w:rPr>
      </w:pPr>
      <w:r w:rsidRPr="00376C6F">
        <w:rPr>
          <w:rFonts w:ascii="GHEA Grapalat" w:hAnsi="GHEA Grapalat"/>
          <w:b/>
          <w:sz w:val="20"/>
          <w:szCs w:val="20"/>
        </w:rPr>
        <w:t xml:space="preserve">ПРИГЛАШЕНИЯ НА </w:t>
      </w:r>
      <w:r w:rsidR="00E846C4">
        <w:rPr>
          <w:rFonts w:ascii="GHEA Grapalat" w:hAnsi="GHEA Grapalat"/>
          <w:b/>
          <w:sz w:val="20"/>
          <w:szCs w:val="20"/>
        </w:rPr>
        <w:t>СРОЧНАЯ ПРОЦЕДУРА ЗАКУПКИ ОТ ОДНОГО ЧЕЛОВЕКА</w:t>
      </w:r>
      <w:r>
        <w:rPr>
          <w:rFonts w:ascii="GHEA Grapalat" w:hAnsi="GHEA Grapalat"/>
          <w:b/>
          <w:sz w:val="20"/>
          <w:szCs w:val="20"/>
        </w:rPr>
        <w:t xml:space="preserve"> </w:t>
      </w:r>
      <w:r w:rsidRPr="00376C6F">
        <w:rPr>
          <w:rFonts w:ascii="GHEA Grapalat" w:hAnsi="GHEA Grapalat"/>
          <w:b/>
          <w:sz w:val="20"/>
          <w:szCs w:val="20"/>
        </w:rPr>
        <w:t xml:space="preserve">, </w:t>
      </w:r>
      <w:r w:rsidRPr="00376C6F">
        <w:rPr>
          <w:rFonts w:ascii="GHEA Grapalat" w:hAnsi="GHEA Grapalat"/>
          <w:b/>
          <w:sz w:val="20"/>
          <w:szCs w:val="20"/>
        </w:rPr>
        <w:br/>
        <w:t>ОБЪЯВЛЕННЫЙ С ЦЕЛЬЮ ПРИОБРЕТЕНИЯ</w:t>
      </w:r>
    </w:p>
    <w:p w14:paraId="126E8B88" w14:textId="77777777" w:rsidR="003141E8" w:rsidRPr="000D1EBD" w:rsidRDefault="003141E8" w:rsidP="003141E8">
      <w:pPr>
        <w:widowControl w:val="0"/>
        <w:jc w:val="center"/>
        <w:rPr>
          <w:rFonts w:ascii="GHEA Grapalat" w:hAnsi="GHEA Grapalat"/>
          <w:b/>
          <w:sz w:val="20"/>
          <w:szCs w:val="20"/>
        </w:rPr>
      </w:pPr>
      <w:r>
        <w:rPr>
          <w:rFonts w:ascii="GHEA Grapalat" w:hAnsi="GHEA Grapalat"/>
          <w:b/>
          <w:caps/>
          <w:sz w:val="20"/>
          <w:szCs w:val="20"/>
        </w:rPr>
        <w:t>ЛЕКАРСТВА</w:t>
      </w:r>
      <w:r w:rsidRPr="000D1EBD">
        <w:rPr>
          <w:rFonts w:ascii="GHEA Grapalat" w:hAnsi="GHEA Grapalat"/>
          <w:b/>
          <w:sz w:val="20"/>
          <w:szCs w:val="20"/>
        </w:rPr>
        <w:t xml:space="preserve"> ДЛЯ НУЖД </w:t>
      </w:r>
      <w:r w:rsidRPr="009D5E66">
        <w:rPr>
          <w:rFonts w:ascii="GHEA Grapalat" w:hAnsi="GHEA Grapalat"/>
          <w:b/>
          <w:sz w:val="20"/>
          <w:szCs w:val="20"/>
        </w:rPr>
        <w:t>“</w:t>
      </w:r>
      <w:r w:rsidRPr="000D1EBD">
        <w:rPr>
          <w:rFonts w:ascii="GHEA Grapalat" w:hAnsi="GHEA Grapalat"/>
          <w:b/>
          <w:sz w:val="20"/>
          <w:szCs w:val="20"/>
        </w:rPr>
        <w:t>ПОЛИКЛИНИКИ N 20” ЗАО</w:t>
      </w:r>
    </w:p>
    <w:p w14:paraId="35EB953B" w14:textId="77777777" w:rsidR="003141E8" w:rsidRPr="00376C6F" w:rsidRDefault="003141E8" w:rsidP="003141E8">
      <w:pPr>
        <w:widowControl w:val="0"/>
        <w:jc w:val="center"/>
        <w:rPr>
          <w:rFonts w:ascii="GHEA Grapalat" w:hAnsi="GHEA Grapalat" w:cs="Sylfaen"/>
          <w:b/>
          <w:sz w:val="20"/>
          <w:szCs w:val="20"/>
        </w:rPr>
      </w:pPr>
    </w:p>
    <w:p w14:paraId="29C8D472" w14:textId="77777777" w:rsidR="003141E8" w:rsidRPr="00376C6F" w:rsidRDefault="003141E8" w:rsidP="003141E8">
      <w:pPr>
        <w:widowControl w:val="0"/>
        <w:jc w:val="center"/>
        <w:rPr>
          <w:rFonts w:ascii="GHEA Grapalat" w:hAnsi="GHEA Grapalat"/>
          <w:b/>
          <w:sz w:val="20"/>
          <w:szCs w:val="20"/>
        </w:rPr>
      </w:pPr>
      <w:r w:rsidRPr="00376C6F">
        <w:rPr>
          <w:rFonts w:ascii="GHEA Grapalat" w:hAnsi="GHEA Grapalat"/>
          <w:b/>
          <w:sz w:val="20"/>
          <w:szCs w:val="20"/>
        </w:rPr>
        <w:t>ЧАСТЬ I.</w:t>
      </w:r>
    </w:p>
    <w:p w14:paraId="188AF55B" w14:textId="77777777" w:rsidR="003141E8" w:rsidRPr="00376C6F" w:rsidRDefault="003141E8" w:rsidP="003141E8">
      <w:pPr>
        <w:widowControl w:val="0"/>
        <w:jc w:val="center"/>
        <w:rPr>
          <w:rFonts w:ascii="GHEA Grapalat" w:hAnsi="GHEA Grapalat"/>
          <w:sz w:val="20"/>
          <w:szCs w:val="20"/>
        </w:rPr>
      </w:pPr>
    </w:p>
    <w:p w14:paraId="25F352AA" w14:textId="77777777" w:rsidR="003141E8" w:rsidRPr="00376C6F" w:rsidRDefault="003141E8" w:rsidP="003141E8">
      <w:pPr>
        <w:widowControl w:val="0"/>
        <w:tabs>
          <w:tab w:val="left" w:pos="1134"/>
        </w:tabs>
        <w:ind w:left="1134" w:hanging="567"/>
        <w:jc w:val="both"/>
        <w:rPr>
          <w:rFonts w:ascii="GHEA Grapalat" w:hAnsi="GHEA Grapalat"/>
          <w:sz w:val="20"/>
          <w:szCs w:val="20"/>
        </w:rPr>
      </w:pPr>
      <w:r w:rsidRPr="00376C6F">
        <w:rPr>
          <w:rFonts w:ascii="GHEA Grapalat" w:hAnsi="GHEA Grapalat"/>
          <w:sz w:val="20"/>
          <w:szCs w:val="20"/>
        </w:rPr>
        <w:t>1.</w:t>
      </w:r>
      <w:r w:rsidRPr="00376C6F">
        <w:rPr>
          <w:rFonts w:ascii="GHEA Grapalat" w:hAnsi="GHEA Grapalat"/>
          <w:sz w:val="20"/>
          <w:szCs w:val="20"/>
        </w:rPr>
        <w:tab/>
        <w:t xml:space="preserve">Характеристика предмета закупки </w:t>
      </w:r>
    </w:p>
    <w:p w14:paraId="02B71CDA" w14:textId="77777777" w:rsidR="003141E8" w:rsidRPr="00376C6F" w:rsidRDefault="003141E8" w:rsidP="003141E8">
      <w:pPr>
        <w:widowControl w:val="0"/>
        <w:tabs>
          <w:tab w:val="left" w:pos="1134"/>
        </w:tabs>
        <w:ind w:left="1134" w:hanging="567"/>
        <w:jc w:val="both"/>
        <w:rPr>
          <w:rFonts w:ascii="GHEA Grapalat" w:hAnsi="GHEA Grapalat"/>
          <w:sz w:val="20"/>
          <w:szCs w:val="20"/>
        </w:rPr>
      </w:pPr>
      <w:r w:rsidRPr="00376C6F">
        <w:rPr>
          <w:rFonts w:ascii="GHEA Grapalat" w:hAnsi="GHEA Grapalat"/>
          <w:sz w:val="20"/>
          <w:szCs w:val="20"/>
        </w:rPr>
        <w:t>2.</w:t>
      </w:r>
      <w:r w:rsidRPr="00376C6F">
        <w:rPr>
          <w:rFonts w:ascii="GHEA Grapalat" w:hAnsi="GHEA Grapalat"/>
          <w:sz w:val="20"/>
          <w:szCs w:val="20"/>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45DA898C" w14:textId="77777777" w:rsidR="003141E8" w:rsidRPr="00376C6F" w:rsidRDefault="003141E8" w:rsidP="003141E8">
      <w:pPr>
        <w:widowControl w:val="0"/>
        <w:tabs>
          <w:tab w:val="left" w:pos="1134"/>
        </w:tabs>
        <w:ind w:left="1134" w:hanging="567"/>
        <w:jc w:val="both"/>
        <w:rPr>
          <w:rFonts w:ascii="GHEA Grapalat" w:hAnsi="GHEA Grapalat"/>
          <w:sz w:val="20"/>
          <w:szCs w:val="20"/>
        </w:rPr>
      </w:pPr>
      <w:r w:rsidRPr="00376C6F">
        <w:rPr>
          <w:rFonts w:ascii="GHEA Grapalat" w:hAnsi="GHEA Grapalat"/>
          <w:sz w:val="20"/>
          <w:szCs w:val="20"/>
        </w:rPr>
        <w:t>3.</w:t>
      </w:r>
      <w:r w:rsidRPr="00376C6F">
        <w:rPr>
          <w:rFonts w:ascii="GHEA Grapalat" w:hAnsi="GHEA Grapalat"/>
          <w:sz w:val="20"/>
          <w:szCs w:val="20"/>
        </w:rPr>
        <w:tab/>
        <w:t>Разъяснение приглашения и порядок внесения изменения в приглашение</w:t>
      </w:r>
    </w:p>
    <w:p w14:paraId="6BDB9C19" w14:textId="77777777" w:rsidR="003141E8" w:rsidRPr="00376C6F" w:rsidRDefault="003141E8" w:rsidP="003141E8">
      <w:pPr>
        <w:widowControl w:val="0"/>
        <w:tabs>
          <w:tab w:val="left" w:pos="1134"/>
        </w:tabs>
        <w:ind w:left="1134" w:hanging="567"/>
        <w:jc w:val="both"/>
        <w:rPr>
          <w:rFonts w:ascii="GHEA Grapalat" w:hAnsi="GHEA Grapalat" w:cs="Sylfaen"/>
          <w:sz w:val="20"/>
          <w:szCs w:val="20"/>
        </w:rPr>
      </w:pPr>
      <w:r w:rsidRPr="00376C6F">
        <w:rPr>
          <w:rFonts w:ascii="GHEA Grapalat" w:hAnsi="GHEA Grapalat"/>
          <w:sz w:val="20"/>
          <w:szCs w:val="20"/>
        </w:rPr>
        <w:t>4.</w:t>
      </w:r>
      <w:r w:rsidRPr="00376C6F">
        <w:rPr>
          <w:rFonts w:ascii="GHEA Grapalat" w:hAnsi="GHEA Grapalat"/>
          <w:sz w:val="20"/>
          <w:szCs w:val="20"/>
        </w:rPr>
        <w:tab/>
        <w:t>Порядок подачи заявки</w:t>
      </w:r>
    </w:p>
    <w:p w14:paraId="63004C90" w14:textId="77777777" w:rsidR="003141E8" w:rsidRPr="00376C6F" w:rsidRDefault="003141E8" w:rsidP="003141E8">
      <w:pPr>
        <w:widowControl w:val="0"/>
        <w:tabs>
          <w:tab w:val="left" w:pos="1134"/>
        </w:tabs>
        <w:ind w:left="1134" w:hanging="567"/>
        <w:jc w:val="both"/>
        <w:rPr>
          <w:rFonts w:ascii="GHEA Grapalat" w:hAnsi="GHEA Grapalat"/>
          <w:sz w:val="20"/>
          <w:szCs w:val="20"/>
        </w:rPr>
      </w:pPr>
      <w:r w:rsidRPr="00376C6F">
        <w:rPr>
          <w:rFonts w:ascii="GHEA Grapalat" w:hAnsi="GHEA Grapalat"/>
          <w:sz w:val="20"/>
          <w:szCs w:val="20"/>
        </w:rPr>
        <w:t>5.</w:t>
      </w:r>
      <w:r w:rsidRPr="00376C6F">
        <w:rPr>
          <w:rFonts w:ascii="GHEA Grapalat" w:hAnsi="GHEA Grapalat"/>
          <w:sz w:val="20"/>
          <w:szCs w:val="20"/>
        </w:rPr>
        <w:tab/>
        <w:t xml:space="preserve">Ценовое предложение заявки </w:t>
      </w:r>
    </w:p>
    <w:p w14:paraId="1D86164B" w14:textId="77777777" w:rsidR="003141E8" w:rsidRPr="00376C6F" w:rsidRDefault="003141E8" w:rsidP="003141E8">
      <w:pPr>
        <w:widowControl w:val="0"/>
        <w:tabs>
          <w:tab w:val="left" w:pos="1134"/>
        </w:tabs>
        <w:ind w:left="1134" w:hanging="567"/>
        <w:jc w:val="both"/>
        <w:rPr>
          <w:rFonts w:ascii="GHEA Grapalat" w:hAnsi="GHEA Grapalat"/>
          <w:sz w:val="20"/>
          <w:szCs w:val="20"/>
        </w:rPr>
      </w:pPr>
      <w:r w:rsidRPr="00376C6F">
        <w:rPr>
          <w:rFonts w:ascii="GHEA Grapalat" w:hAnsi="GHEA Grapalat"/>
          <w:sz w:val="20"/>
          <w:szCs w:val="20"/>
        </w:rPr>
        <w:t>6.</w:t>
      </w:r>
      <w:r w:rsidRPr="00376C6F">
        <w:rPr>
          <w:rFonts w:ascii="GHEA Grapalat" w:hAnsi="GHEA Grapalat"/>
          <w:sz w:val="20"/>
          <w:szCs w:val="20"/>
        </w:rPr>
        <w:tab/>
        <w:t xml:space="preserve">Срок действия заявки, порядок внесения изменений в заявки и их отзыва </w:t>
      </w:r>
    </w:p>
    <w:p w14:paraId="3C11F6E4" w14:textId="77777777" w:rsidR="003141E8" w:rsidRPr="00376C6F" w:rsidRDefault="003141E8" w:rsidP="003141E8">
      <w:pPr>
        <w:widowControl w:val="0"/>
        <w:tabs>
          <w:tab w:val="left" w:pos="1134"/>
        </w:tabs>
        <w:ind w:left="1134" w:hanging="567"/>
        <w:jc w:val="both"/>
        <w:rPr>
          <w:rFonts w:ascii="GHEA Grapalat" w:hAnsi="GHEA Grapalat" w:cs="Sylfaen"/>
          <w:sz w:val="20"/>
          <w:szCs w:val="20"/>
        </w:rPr>
      </w:pPr>
      <w:r>
        <w:rPr>
          <w:rFonts w:ascii="GHEA Grapalat" w:hAnsi="GHEA Grapalat"/>
          <w:sz w:val="20"/>
          <w:szCs w:val="20"/>
        </w:rPr>
        <w:t>7</w:t>
      </w:r>
      <w:r w:rsidRPr="00376C6F">
        <w:rPr>
          <w:rFonts w:ascii="GHEA Grapalat" w:hAnsi="GHEA Grapalat"/>
          <w:sz w:val="20"/>
          <w:szCs w:val="20"/>
        </w:rPr>
        <w:t>.</w:t>
      </w:r>
      <w:r w:rsidRPr="00376C6F">
        <w:rPr>
          <w:rFonts w:ascii="GHEA Grapalat" w:hAnsi="GHEA Grapalat"/>
          <w:sz w:val="20"/>
          <w:szCs w:val="20"/>
        </w:rPr>
        <w:tab/>
        <w:t>Вскрытие, оценка заявок и подведение итогов</w:t>
      </w:r>
    </w:p>
    <w:p w14:paraId="183952C9" w14:textId="77777777" w:rsidR="003141E8" w:rsidRPr="00376C6F" w:rsidRDefault="003141E8" w:rsidP="003141E8">
      <w:pPr>
        <w:widowControl w:val="0"/>
        <w:tabs>
          <w:tab w:val="left" w:pos="1134"/>
        </w:tabs>
        <w:ind w:left="1134" w:hanging="567"/>
        <w:jc w:val="both"/>
        <w:rPr>
          <w:rFonts w:ascii="GHEA Grapalat" w:hAnsi="GHEA Grapalat"/>
          <w:sz w:val="20"/>
          <w:szCs w:val="20"/>
        </w:rPr>
      </w:pPr>
      <w:r>
        <w:rPr>
          <w:rFonts w:ascii="GHEA Grapalat" w:hAnsi="GHEA Grapalat"/>
          <w:sz w:val="20"/>
          <w:szCs w:val="20"/>
        </w:rPr>
        <w:t>8</w:t>
      </w:r>
      <w:r w:rsidRPr="00376C6F">
        <w:rPr>
          <w:rFonts w:ascii="GHEA Grapalat" w:hAnsi="GHEA Grapalat"/>
          <w:sz w:val="20"/>
          <w:szCs w:val="20"/>
        </w:rPr>
        <w:t>.</w:t>
      </w:r>
      <w:r w:rsidRPr="00376C6F">
        <w:rPr>
          <w:rFonts w:ascii="GHEA Grapalat" w:hAnsi="GHEA Grapalat"/>
          <w:sz w:val="20"/>
          <w:szCs w:val="20"/>
        </w:rPr>
        <w:tab/>
        <w:t>Заключение договора</w:t>
      </w:r>
    </w:p>
    <w:p w14:paraId="6A29A735" w14:textId="77777777" w:rsidR="003141E8" w:rsidRPr="00376C6F" w:rsidRDefault="003141E8" w:rsidP="003141E8">
      <w:pPr>
        <w:widowControl w:val="0"/>
        <w:tabs>
          <w:tab w:val="left" w:pos="1134"/>
        </w:tabs>
        <w:ind w:left="1134" w:hanging="567"/>
        <w:jc w:val="both"/>
        <w:rPr>
          <w:rFonts w:ascii="GHEA Grapalat" w:hAnsi="GHEA Grapalat"/>
          <w:sz w:val="20"/>
          <w:szCs w:val="20"/>
        </w:rPr>
      </w:pPr>
      <w:r>
        <w:rPr>
          <w:rFonts w:ascii="GHEA Grapalat" w:hAnsi="GHEA Grapalat"/>
          <w:sz w:val="20"/>
          <w:szCs w:val="20"/>
        </w:rPr>
        <w:t>9</w:t>
      </w:r>
      <w:r w:rsidRPr="00376C6F">
        <w:rPr>
          <w:rFonts w:ascii="GHEA Grapalat" w:hAnsi="GHEA Grapalat"/>
          <w:sz w:val="20"/>
          <w:szCs w:val="20"/>
        </w:rPr>
        <w:t>.</w:t>
      </w:r>
      <w:r w:rsidRPr="00376C6F">
        <w:rPr>
          <w:rFonts w:ascii="GHEA Grapalat" w:hAnsi="GHEA Grapalat"/>
          <w:sz w:val="20"/>
          <w:szCs w:val="20"/>
        </w:rPr>
        <w:tab/>
        <w:t xml:space="preserve">Обеспечения квалификации  и договора </w:t>
      </w:r>
    </w:p>
    <w:p w14:paraId="5B009350" w14:textId="77777777" w:rsidR="003141E8" w:rsidRPr="00376C6F" w:rsidRDefault="003141E8" w:rsidP="003141E8">
      <w:pPr>
        <w:widowControl w:val="0"/>
        <w:tabs>
          <w:tab w:val="left" w:pos="1134"/>
        </w:tabs>
        <w:ind w:left="1134" w:hanging="567"/>
        <w:jc w:val="both"/>
        <w:rPr>
          <w:rFonts w:ascii="GHEA Grapalat" w:hAnsi="GHEA Grapalat"/>
          <w:sz w:val="20"/>
          <w:szCs w:val="20"/>
        </w:rPr>
      </w:pPr>
      <w:r w:rsidRPr="00376C6F">
        <w:rPr>
          <w:rFonts w:ascii="GHEA Grapalat" w:hAnsi="GHEA Grapalat"/>
          <w:sz w:val="20"/>
          <w:szCs w:val="20"/>
        </w:rPr>
        <w:t>1</w:t>
      </w:r>
      <w:r>
        <w:rPr>
          <w:rFonts w:ascii="GHEA Grapalat" w:hAnsi="GHEA Grapalat"/>
          <w:sz w:val="20"/>
          <w:szCs w:val="20"/>
        </w:rPr>
        <w:t>0</w:t>
      </w:r>
      <w:r w:rsidRPr="00376C6F">
        <w:rPr>
          <w:rFonts w:ascii="GHEA Grapalat" w:hAnsi="GHEA Grapalat"/>
          <w:sz w:val="20"/>
          <w:szCs w:val="20"/>
        </w:rPr>
        <w:t>.</w:t>
      </w:r>
      <w:r w:rsidRPr="00376C6F">
        <w:rPr>
          <w:rFonts w:ascii="GHEA Grapalat" w:hAnsi="GHEA Grapalat"/>
          <w:sz w:val="20"/>
          <w:szCs w:val="20"/>
        </w:rPr>
        <w:tab/>
        <w:t xml:space="preserve">Объявление процедуры несостоявшейся </w:t>
      </w:r>
    </w:p>
    <w:p w14:paraId="402055F4" w14:textId="77777777" w:rsidR="003141E8" w:rsidRPr="00376C6F" w:rsidRDefault="003141E8" w:rsidP="003141E8">
      <w:pPr>
        <w:widowControl w:val="0"/>
        <w:tabs>
          <w:tab w:val="left" w:pos="1134"/>
        </w:tabs>
        <w:ind w:left="1134" w:hanging="567"/>
        <w:jc w:val="both"/>
        <w:rPr>
          <w:rFonts w:ascii="GHEA Grapalat" w:hAnsi="GHEA Grapalat"/>
          <w:sz w:val="20"/>
          <w:szCs w:val="20"/>
        </w:rPr>
      </w:pPr>
      <w:r w:rsidRPr="00376C6F">
        <w:rPr>
          <w:rFonts w:ascii="GHEA Grapalat" w:hAnsi="GHEA Grapalat"/>
          <w:sz w:val="20"/>
          <w:szCs w:val="20"/>
        </w:rPr>
        <w:t>1</w:t>
      </w:r>
      <w:r>
        <w:rPr>
          <w:rFonts w:ascii="GHEA Grapalat" w:hAnsi="GHEA Grapalat"/>
          <w:sz w:val="20"/>
          <w:szCs w:val="20"/>
        </w:rPr>
        <w:t>1</w:t>
      </w:r>
      <w:r w:rsidRPr="00376C6F">
        <w:rPr>
          <w:rFonts w:ascii="GHEA Grapalat" w:hAnsi="GHEA Grapalat"/>
          <w:sz w:val="20"/>
          <w:szCs w:val="20"/>
        </w:rPr>
        <w:t>.</w:t>
      </w:r>
      <w:r w:rsidRPr="00376C6F">
        <w:rPr>
          <w:rFonts w:ascii="GHEA Grapalat" w:hAnsi="GHEA Grapalat"/>
          <w:sz w:val="20"/>
          <w:szCs w:val="20"/>
        </w:rPr>
        <w:tab/>
        <w:t>Право участника и порядок обжалования им действий и (или) принятых решений, связанных с процессом закупки</w:t>
      </w:r>
    </w:p>
    <w:p w14:paraId="338E4F14" w14:textId="77777777" w:rsidR="003141E8" w:rsidRPr="00376C6F" w:rsidRDefault="003141E8" w:rsidP="003141E8">
      <w:pPr>
        <w:widowControl w:val="0"/>
        <w:jc w:val="center"/>
        <w:rPr>
          <w:rFonts w:ascii="GHEA Grapalat" w:hAnsi="GHEA Grapalat"/>
          <w:b/>
          <w:sz w:val="20"/>
          <w:szCs w:val="20"/>
        </w:rPr>
      </w:pPr>
    </w:p>
    <w:p w14:paraId="757C7925" w14:textId="77777777" w:rsidR="003141E8" w:rsidRPr="00376C6F" w:rsidRDefault="003141E8" w:rsidP="003141E8">
      <w:pPr>
        <w:widowControl w:val="0"/>
        <w:jc w:val="center"/>
        <w:rPr>
          <w:rFonts w:ascii="GHEA Grapalat" w:hAnsi="GHEA Grapalat"/>
          <w:b/>
          <w:sz w:val="20"/>
          <w:szCs w:val="20"/>
        </w:rPr>
      </w:pPr>
    </w:p>
    <w:p w14:paraId="43407A33" w14:textId="77777777" w:rsidR="003141E8" w:rsidRPr="00376C6F" w:rsidRDefault="003141E8" w:rsidP="003141E8">
      <w:pPr>
        <w:widowControl w:val="0"/>
        <w:jc w:val="center"/>
        <w:rPr>
          <w:rFonts w:ascii="GHEA Grapalat" w:hAnsi="GHEA Grapalat"/>
          <w:b/>
          <w:sz w:val="20"/>
          <w:szCs w:val="20"/>
        </w:rPr>
      </w:pPr>
      <w:r w:rsidRPr="00376C6F">
        <w:rPr>
          <w:rFonts w:ascii="GHEA Grapalat" w:hAnsi="GHEA Grapalat"/>
          <w:b/>
          <w:sz w:val="20"/>
          <w:szCs w:val="20"/>
        </w:rPr>
        <w:t xml:space="preserve">ЧАСТЬ II. </w:t>
      </w:r>
    </w:p>
    <w:p w14:paraId="1B9CD6D0" w14:textId="77777777" w:rsidR="003141E8" w:rsidRPr="00376C6F" w:rsidRDefault="003141E8" w:rsidP="003141E8">
      <w:pPr>
        <w:widowControl w:val="0"/>
        <w:jc w:val="center"/>
        <w:rPr>
          <w:rFonts w:ascii="GHEA Grapalat" w:hAnsi="GHEA Grapalat"/>
          <w:b/>
          <w:sz w:val="20"/>
          <w:szCs w:val="20"/>
        </w:rPr>
      </w:pPr>
    </w:p>
    <w:p w14:paraId="6AE9ACB2" w14:textId="0FEA5F2C" w:rsidR="003141E8" w:rsidRPr="00376C6F" w:rsidRDefault="003141E8" w:rsidP="003141E8">
      <w:pPr>
        <w:widowControl w:val="0"/>
        <w:jc w:val="center"/>
        <w:rPr>
          <w:rFonts w:ascii="GHEA Grapalat" w:hAnsi="GHEA Grapalat"/>
          <w:b/>
          <w:sz w:val="20"/>
          <w:szCs w:val="20"/>
        </w:rPr>
      </w:pPr>
      <w:r w:rsidRPr="00376C6F">
        <w:rPr>
          <w:rFonts w:ascii="GHEA Grapalat" w:hAnsi="GHEA Grapalat"/>
          <w:b/>
          <w:sz w:val="20"/>
          <w:szCs w:val="20"/>
        </w:rPr>
        <w:t xml:space="preserve">ИНСТРУКЦИЯ ПО ПОДГОТОВКЕ ЗАЯВКИ </w:t>
      </w:r>
      <w:r w:rsidRPr="00376C6F">
        <w:rPr>
          <w:rFonts w:ascii="GHEA Grapalat" w:hAnsi="GHEA Grapalat"/>
          <w:b/>
          <w:sz w:val="20"/>
          <w:szCs w:val="20"/>
        </w:rPr>
        <w:br/>
        <w:t xml:space="preserve">НА </w:t>
      </w:r>
      <w:r w:rsidR="00E846C4">
        <w:rPr>
          <w:rFonts w:ascii="GHEA Grapalat" w:hAnsi="GHEA Grapalat"/>
          <w:b/>
          <w:sz w:val="20"/>
          <w:szCs w:val="20"/>
        </w:rPr>
        <w:t>СРОЧНАЯ ПРОЦЕДУРА ЗАКУПКИ ОТ ОДНОГО ЧЕЛОВЕКА</w:t>
      </w:r>
      <w:r>
        <w:rPr>
          <w:rFonts w:ascii="GHEA Grapalat" w:hAnsi="GHEA Grapalat"/>
          <w:b/>
          <w:sz w:val="20"/>
          <w:szCs w:val="20"/>
        </w:rPr>
        <w:t xml:space="preserve"> </w:t>
      </w:r>
    </w:p>
    <w:p w14:paraId="21931F47" w14:textId="77777777" w:rsidR="003141E8" w:rsidRPr="00376C6F" w:rsidRDefault="003141E8" w:rsidP="003141E8">
      <w:pPr>
        <w:widowControl w:val="0"/>
        <w:jc w:val="center"/>
        <w:rPr>
          <w:rFonts w:ascii="GHEA Grapalat" w:hAnsi="GHEA Grapalat"/>
          <w:b/>
          <w:sz w:val="20"/>
          <w:szCs w:val="20"/>
        </w:rPr>
      </w:pPr>
    </w:p>
    <w:p w14:paraId="2423AEF3" w14:textId="77777777" w:rsidR="003141E8" w:rsidRPr="00376C6F" w:rsidRDefault="003141E8" w:rsidP="003141E8">
      <w:pPr>
        <w:widowControl w:val="0"/>
        <w:tabs>
          <w:tab w:val="left" w:pos="1134"/>
        </w:tabs>
        <w:ind w:left="1134" w:hanging="567"/>
        <w:jc w:val="both"/>
        <w:rPr>
          <w:rFonts w:ascii="GHEA Grapalat" w:hAnsi="GHEA Grapalat"/>
          <w:sz w:val="20"/>
          <w:szCs w:val="20"/>
        </w:rPr>
      </w:pPr>
      <w:r w:rsidRPr="00376C6F">
        <w:rPr>
          <w:rFonts w:ascii="GHEA Grapalat" w:hAnsi="GHEA Grapalat"/>
          <w:sz w:val="20"/>
          <w:szCs w:val="20"/>
        </w:rPr>
        <w:t>1.</w:t>
      </w:r>
      <w:r w:rsidRPr="00376C6F">
        <w:rPr>
          <w:rFonts w:ascii="GHEA Grapalat" w:hAnsi="GHEA Grapalat"/>
          <w:sz w:val="20"/>
          <w:szCs w:val="20"/>
        </w:rPr>
        <w:tab/>
        <w:t>Общие положения</w:t>
      </w:r>
    </w:p>
    <w:p w14:paraId="07FB770C" w14:textId="77777777" w:rsidR="003141E8" w:rsidRPr="00376C6F" w:rsidRDefault="003141E8" w:rsidP="003141E8">
      <w:pPr>
        <w:widowControl w:val="0"/>
        <w:tabs>
          <w:tab w:val="left" w:pos="1134"/>
        </w:tabs>
        <w:ind w:left="1134" w:hanging="567"/>
        <w:jc w:val="both"/>
        <w:rPr>
          <w:rFonts w:ascii="GHEA Grapalat" w:hAnsi="GHEA Grapalat"/>
          <w:sz w:val="20"/>
          <w:szCs w:val="20"/>
        </w:rPr>
      </w:pPr>
      <w:r w:rsidRPr="00376C6F">
        <w:rPr>
          <w:rFonts w:ascii="GHEA Grapalat" w:hAnsi="GHEA Grapalat"/>
          <w:sz w:val="20"/>
          <w:szCs w:val="20"/>
        </w:rPr>
        <w:t>2.</w:t>
      </w:r>
      <w:r w:rsidRPr="00376C6F">
        <w:rPr>
          <w:rFonts w:ascii="GHEA Grapalat" w:hAnsi="GHEA Grapalat"/>
          <w:sz w:val="20"/>
          <w:szCs w:val="20"/>
        </w:rPr>
        <w:tab/>
        <w:t>Заявка на процедуру</w:t>
      </w:r>
    </w:p>
    <w:p w14:paraId="5512C7DF" w14:textId="77777777" w:rsidR="003141E8" w:rsidRPr="00376C6F" w:rsidRDefault="003141E8" w:rsidP="003141E8">
      <w:pPr>
        <w:widowControl w:val="0"/>
        <w:tabs>
          <w:tab w:val="left" w:pos="1134"/>
        </w:tabs>
        <w:ind w:left="1134" w:hanging="567"/>
        <w:jc w:val="both"/>
        <w:rPr>
          <w:rFonts w:ascii="GHEA Grapalat" w:hAnsi="GHEA Grapalat"/>
          <w:sz w:val="20"/>
          <w:szCs w:val="20"/>
        </w:rPr>
      </w:pPr>
      <w:r w:rsidRPr="00376C6F">
        <w:rPr>
          <w:rFonts w:ascii="GHEA Grapalat" w:hAnsi="GHEA Grapalat"/>
          <w:sz w:val="20"/>
          <w:szCs w:val="20"/>
        </w:rPr>
        <w:t>3.</w:t>
      </w:r>
      <w:r w:rsidRPr="00376C6F">
        <w:rPr>
          <w:rFonts w:ascii="GHEA Grapalat" w:hAnsi="GHEA Grapalat"/>
          <w:sz w:val="20"/>
          <w:szCs w:val="20"/>
        </w:rPr>
        <w:tab/>
        <w:t>Приложения № 1-6</w:t>
      </w:r>
    </w:p>
    <w:p w14:paraId="4C8A9EE9" w14:textId="77777777" w:rsidR="003141E8" w:rsidRPr="00376C6F" w:rsidRDefault="003141E8" w:rsidP="003141E8">
      <w:pPr>
        <w:rPr>
          <w:rFonts w:ascii="GHEA Grapalat" w:hAnsi="GHEA Grapalat"/>
          <w:spacing w:val="-6"/>
          <w:sz w:val="20"/>
          <w:szCs w:val="20"/>
        </w:rPr>
      </w:pPr>
      <w:r w:rsidRPr="00376C6F">
        <w:rPr>
          <w:rFonts w:ascii="GHEA Grapalat" w:hAnsi="GHEA Grapalat"/>
          <w:spacing w:val="-6"/>
          <w:sz w:val="20"/>
          <w:szCs w:val="20"/>
        </w:rPr>
        <w:br w:type="page"/>
      </w:r>
    </w:p>
    <w:p w14:paraId="7CFF35DF" w14:textId="3858C04C" w:rsidR="003141E8" w:rsidRPr="00376C6F" w:rsidRDefault="003141E8" w:rsidP="003141E8">
      <w:pPr>
        <w:widowControl w:val="0"/>
        <w:ind w:hanging="567"/>
        <w:jc w:val="both"/>
        <w:rPr>
          <w:rFonts w:ascii="GHEA Grapalat" w:hAnsi="GHEA Grapalat"/>
          <w:spacing w:val="-6"/>
          <w:sz w:val="20"/>
          <w:szCs w:val="20"/>
        </w:rPr>
      </w:pPr>
      <w:r w:rsidRPr="00376C6F">
        <w:rPr>
          <w:rFonts w:ascii="GHEA Grapalat" w:hAnsi="GHEA Grapalat"/>
          <w:spacing w:val="-6"/>
          <w:sz w:val="20"/>
          <w:szCs w:val="20"/>
        </w:rPr>
        <w:lastRenderedPageBreak/>
        <w:t xml:space="preserve">               Настоящее Приглашение предоставляется в дополнение к объявлению об </w:t>
      </w:r>
      <w:r w:rsidR="00E846C4">
        <w:rPr>
          <w:rFonts w:ascii="GHEA Grapalat" w:hAnsi="GHEA Grapalat"/>
          <w:spacing w:val="-6"/>
          <w:sz w:val="20"/>
          <w:szCs w:val="20"/>
        </w:rPr>
        <w:t>Срочная процедура закупки от одного человека</w:t>
      </w:r>
      <w:r>
        <w:rPr>
          <w:rFonts w:ascii="GHEA Grapalat" w:hAnsi="GHEA Grapalat"/>
          <w:spacing w:val="-6"/>
          <w:sz w:val="20"/>
          <w:szCs w:val="20"/>
        </w:rPr>
        <w:t xml:space="preserve"> </w:t>
      </w:r>
      <w:r w:rsidRPr="00376C6F">
        <w:rPr>
          <w:rFonts w:ascii="GHEA Grapalat" w:hAnsi="GHEA Grapalat"/>
          <w:spacing w:val="-6"/>
          <w:sz w:val="20"/>
          <w:szCs w:val="20"/>
        </w:rPr>
        <w:t>, проводимом под кодом “</w:t>
      </w:r>
      <w:r w:rsidR="00E846C4">
        <w:rPr>
          <w:rFonts w:ascii="GHEA Grapalat" w:hAnsi="GHEA Grapalat"/>
          <w:spacing w:val="-6"/>
          <w:sz w:val="20"/>
          <w:szCs w:val="20"/>
        </w:rPr>
        <w:t>20ՊՈԼ-ՀՄԱԱՊՁԲ-2021/17</w:t>
      </w:r>
      <w:r>
        <w:rPr>
          <w:rFonts w:ascii="GHEA Grapalat" w:hAnsi="GHEA Grapalat"/>
          <w:spacing w:val="-6"/>
          <w:sz w:val="20"/>
          <w:szCs w:val="20"/>
        </w:rPr>
        <w:t xml:space="preserve"> </w:t>
      </w:r>
      <w:r w:rsidRPr="00376C6F">
        <w:rPr>
          <w:rFonts w:ascii="GHEA Grapalat" w:hAnsi="GHEA Grapalat"/>
          <w:spacing w:val="-6"/>
          <w:sz w:val="20"/>
          <w:szCs w:val="20"/>
        </w:rPr>
        <w:t>" (далее — процедура).</w:t>
      </w:r>
    </w:p>
    <w:p w14:paraId="65C2950F" w14:textId="77777777" w:rsidR="003141E8" w:rsidRPr="00376C6F" w:rsidRDefault="003141E8" w:rsidP="003141E8">
      <w:pPr>
        <w:widowControl w:val="0"/>
        <w:ind w:firstLine="567"/>
        <w:jc w:val="both"/>
        <w:rPr>
          <w:rFonts w:ascii="GHEA Grapalat" w:hAnsi="GHEA Grapalat"/>
          <w:sz w:val="20"/>
          <w:szCs w:val="20"/>
        </w:rPr>
      </w:pPr>
      <w:r w:rsidRPr="00376C6F">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376C6F">
        <w:rPr>
          <w:rFonts w:ascii="Courier New" w:hAnsi="Courier New" w:cs="Courier New"/>
          <w:sz w:val="20"/>
          <w:szCs w:val="20"/>
          <w:lang w:val="en-US"/>
        </w:rPr>
        <w:t> </w:t>
      </w:r>
      <w:r w:rsidRPr="00376C6F">
        <w:rPr>
          <w:rFonts w:ascii="GHEA Grapalat" w:hAnsi="GHEA Grapalat"/>
          <w:sz w:val="20"/>
          <w:szCs w:val="20"/>
        </w:rPr>
        <w:t>4</w:t>
      </w:r>
      <w:r w:rsidRPr="00376C6F">
        <w:rPr>
          <w:rFonts w:ascii="Courier New" w:hAnsi="Courier New" w:cs="Courier New"/>
          <w:sz w:val="20"/>
          <w:szCs w:val="20"/>
          <w:lang w:val="en-US"/>
        </w:rPr>
        <w:t> </w:t>
      </w:r>
      <w:r w:rsidRPr="00376C6F">
        <w:rPr>
          <w:rFonts w:ascii="GHEA Grapalat" w:hAnsi="GHEA Grapalat"/>
          <w:sz w:val="20"/>
          <w:szCs w:val="20"/>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“Поликлиника N 20” ЗАО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4DD53C3" w14:textId="77777777" w:rsidR="003141E8" w:rsidRPr="00376C6F" w:rsidRDefault="003141E8" w:rsidP="003141E8">
      <w:pPr>
        <w:widowControl w:val="0"/>
        <w:ind w:firstLine="567"/>
        <w:jc w:val="both"/>
        <w:rPr>
          <w:rFonts w:ascii="GHEA Grapalat" w:hAnsi="GHEA Grapalat"/>
          <w:sz w:val="20"/>
          <w:szCs w:val="20"/>
        </w:rPr>
      </w:pPr>
      <w:r w:rsidRPr="00376C6F">
        <w:rPr>
          <w:rFonts w:ascii="GHEA Grapalat" w:hAnsi="GHEA Grapalat"/>
          <w:sz w:val="20"/>
          <w:szCs w:val="20"/>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69E34E95" w14:textId="77777777" w:rsidR="003141E8" w:rsidRPr="00376C6F" w:rsidRDefault="003141E8" w:rsidP="003141E8">
      <w:pPr>
        <w:pStyle w:val="BodyTextIndent2"/>
        <w:widowControl w:val="0"/>
        <w:spacing w:line="240" w:lineRule="auto"/>
        <w:ind w:firstLine="567"/>
        <w:rPr>
          <w:rFonts w:ascii="GHEA Grapalat" w:hAnsi="GHEA Grapalat" w:cs="Sylfaen"/>
        </w:rPr>
      </w:pPr>
      <w:r w:rsidRPr="00376C6F">
        <w:rPr>
          <w:rFonts w:ascii="GHEA Grapalat" w:hAnsi="GHEA Grapalat"/>
          <w:spacing w:val="-6"/>
        </w:rPr>
        <w:t xml:space="preserve">Для регистрации в системе в качестве участника  лицо заходит на интернет-сайт, </w:t>
      </w:r>
      <w:r w:rsidRPr="00376C6F">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504A95F3" w14:textId="77777777" w:rsidR="003141E8" w:rsidRPr="00376C6F" w:rsidRDefault="003141E8" w:rsidP="003141E8">
      <w:pPr>
        <w:widowControl w:val="0"/>
        <w:ind w:firstLine="567"/>
        <w:jc w:val="both"/>
        <w:rPr>
          <w:rFonts w:ascii="GHEA Grapalat" w:hAnsi="GHEA Grapalat" w:cs="Times Armenian"/>
          <w:sz w:val="20"/>
          <w:szCs w:val="20"/>
        </w:rPr>
      </w:pPr>
      <w:r w:rsidRPr="00376C6F">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86773BA" w14:textId="77777777" w:rsidR="003141E8" w:rsidRPr="00376C6F" w:rsidRDefault="003141E8" w:rsidP="003141E8">
      <w:pPr>
        <w:pStyle w:val="BodyTextIndent2"/>
        <w:widowControl w:val="0"/>
        <w:spacing w:line="240" w:lineRule="auto"/>
        <w:ind w:firstLine="567"/>
        <w:rPr>
          <w:rFonts w:ascii="GHEA Grapalat" w:hAnsi="GHEA Grapalat"/>
        </w:rPr>
      </w:pPr>
      <w:r w:rsidRPr="00376C6F">
        <w:rPr>
          <w:rFonts w:ascii="GHEA Grapalat" w:hAnsi="GHEA Grapalat"/>
        </w:rPr>
        <w:t xml:space="preserve">Адрес электронной почты секретаря оценочной комиссии </w:t>
      </w:r>
      <w:r>
        <w:rPr>
          <w:rFonts w:ascii="GHEA Grapalat" w:hAnsi="GHEA Grapalat"/>
          <w:i/>
          <w:u w:val="single"/>
          <w:lang w:val="af-ZA"/>
        </w:rPr>
        <w:t>alis.nikolayan@mail.ru</w:t>
      </w:r>
    </w:p>
    <w:p w14:paraId="13CF885B" w14:textId="77777777" w:rsidR="003141E8" w:rsidRPr="00376C6F" w:rsidRDefault="003141E8" w:rsidP="003141E8">
      <w:pPr>
        <w:widowControl w:val="0"/>
        <w:jc w:val="center"/>
        <w:rPr>
          <w:rFonts w:ascii="GHEA Grapalat" w:hAnsi="GHEA Grapalat"/>
          <w:sz w:val="20"/>
          <w:szCs w:val="20"/>
        </w:rPr>
      </w:pPr>
      <w:r w:rsidRPr="00376C6F">
        <w:rPr>
          <w:rFonts w:ascii="GHEA Grapalat" w:hAnsi="GHEA Grapalat"/>
          <w:sz w:val="20"/>
          <w:szCs w:val="20"/>
        </w:rPr>
        <w:br w:type="page"/>
      </w:r>
      <w:r w:rsidRPr="00376C6F">
        <w:rPr>
          <w:rFonts w:ascii="GHEA Grapalat" w:hAnsi="GHEA Grapalat"/>
          <w:sz w:val="20"/>
          <w:szCs w:val="20"/>
        </w:rPr>
        <w:lastRenderedPageBreak/>
        <w:t>ЧАСТЬ I</w:t>
      </w:r>
    </w:p>
    <w:p w14:paraId="1BAEC01C" w14:textId="77777777" w:rsidR="003141E8" w:rsidRPr="00376C6F" w:rsidRDefault="003141E8" w:rsidP="003141E8">
      <w:pPr>
        <w:pStyle w:val="Heading3"/>
        <w:keepNext w:val="0"/>
        <w:widowControl w:val="0"/>
        <w:spacing w:line="240" w:lineRule="auto"/>
        <w:rPr>
          <w:rFonts w:ascii="GHEA Grapalat" w:hAnsi="GHEA Grapalat"/>
        </w:rPr>
      </w:pPr>
    </w:p>
    <w:p w14:paraId="1A0CBCBA" w14:textId="77777777" w:rsidR="003141E8" w:rsidRPr="00376C6F" w:rsidRDefault="003141E8" w:rsidP="003141E8">
      <w:pPr>
        <w:widowControl w:val="0"/>
        <w:jc w:val="center"/>
        <w:rPr>
          <w:rFonts w:ascii="GHEA Grapalat" w:hAnsi="GHEA Grapalat" w:cs="Sylfaen"/>
          <w:b/>
          <w:sz w:val="20"/>
          <w:szCs w:val="20"/>
        </w:rPr>
      </w:pPr>
      <w:r w:rsidRPr="00376C6F">
        <w:rPr>
          <w:rFonts w:ascii="GHEA Grapalat" w:hAnsi="GHEA Grapalat"/>
          <w:b/>
          <w:sz w:val="20"/>
          <w:szCs w:val="20"/>
        </w:rPr>
        <w:t>1. ХАРАКТЕРИСТИКА ПРЕДМЕТА ЗАКУПКИ</w:t>
      </w:r>
    </w:p>
    <w:p w14:paraId="75B0FB24" w14:textId="1ED72EDC" w:rsidR="003141E8" w:rsidRPr="00376C6F" w:rsidRDefault="003141E8" w:rsidP="003141E8">
      <w:pPr>
        <w:pStyle w:val="Heading3"/>
        <w:keepNext w:val="0"/>
        <w:widowControl w:val="0"/>
        <w:tabs>
          <w:tab w:val="left" w:pos="1134"/>
        </w:tabs>
        <w:spacing w:line="240" w:lineRule="auto"/>
        <w:ind w:firstLine="567"/>
        <w:jc w:val="both"/>
        <w:rPr>
          <w:rFonts w:ascii="GHEA Grapalat" w:hAnsi="GHEA Grapalat"/>
          <w:i w:val="0"/>
        </w:rPr>
      </w:pPr>
      <w:r w:rsidRPr="00376C6F">
        <w:rPr>
          <w:rFonts w:ascii="GHEA Grapalat" w:hAnsi="GHEA Grapalat"/>
          <w:i w:val="0"/>
        </w:rPr>
        <w:t>1.1.</w:t>
      </w:r>
      <w:r w:rsidRPr="00376C6F">
        <w:rPr>
          <w:rFonts w:ascii="GHEA Grapalat" w:hAnsi="GHEA Grapalat"/>
          <w:i w:val="0"/>
        </w:rPr>
        <w:tab/>
      </w:r>
      <w:r w:rsidRPr="000835F9">
        <w:rPr>
          <w:rFonts w:ascii="GHEA Grapalat" w:hAnsi="GHEA Grapalat"/>
          <w:i w:val="0"/>
        </w:rPr>
        <w:t xml:space="preserve">Предметом закупки является приобретение </w:t>
      </w:r>
      <w:r w:rsidRPr="008F4CBE">
        <w:rPr>
          <w:rFonts w:ascii="GHEA Grapalat" w:hAnsi="GHEA Grapalat"/>
          <w:i w:val="0"/>
        </w:rPr>
        <w:t xml:space="preserve">Лекарства </w:t>
      </w:r>
      <w:r w:rsidRPr="000835F9">
        <w:rPr>
          <w:rFonts w:ascii="GHEA Grapalat" w:hAnsi="GHEA Grapalat"/>
          <w:i w:val="0"/>
        </w:rPr>
        <w:t>(далее — также товар) для нужд “Поликлиники N 20” ЗАО, которые сгруппированы в лоты "</w:t>
      </w:r>
      <w:r w:rsidR="009B4283">
        <w:rPr>
          <w:rFonts w:ascii="GHEA Grapalat" w:hAnsi="GHEA Grapalat"/>
          <w:i w:val="0"/>
          <w:lang w:val="hy-AM"/>
        </w:rPr>
        <w:t>1</w:t>
      </w:r>
      <w:r w:rsidRPr="000835F9">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3141E8" w:rsidRPr="009044F1" w14:paraId="0C9352BF" w14:textId="77777777" w:rsidTr="002C1FDD">
        <w:trPr>
          <w:jc w:val="center"/>
        </w:trPr>
        <w:tc>
          <w:tcPr>
            <w:tcW w:w="1530" w:type="dxa"/>
            <w:vAlign w:val="center"/>
          </w:tcPr>
          <w:p w14:paraId="219F9089" w14:textId="77777777" w:rsidR="003141E8" w:rsidRPr="009044F1" w:rsidRDefault="003141E8" w:rsidP="002C1FDD">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14:paraId="0178A660" w14:textId="77777777" w:rsidR="003141E8" w:rsidRPr="009044F1" w:rsidRDefault="003141E8" w:rsidP="002C1FDD">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736958" w:rsidRPr="009044F1" w14:paraId="244E1DDC" w14:textId="77777777" w:rsidTr="002C1FDD">
        <w:trPr>
          <w:jc w:val="center"/>
        </w:trPr>
        <w:tc>
          <w:tcPr>
            <w:tcW w:w="1530" w:type="dxa"/>
            <w:vAlign w:val="center"/>
          </w:tcPr>
          <w:p w14:paraId="0ADA20C3" w14:textId="77777777" w:rsidR="00736958" w:rsidRPr="009044F1" w:rsidRDefault="00736958" w:rsidP="00736958">
            <w:pPr>
              <w:pStyle w:val="BodyTextIndent2"/>
              <w:widowControl w:val="0"/>
              <w:numPr>
                <w:ilvl w:val="0"/>
                <w:numId w:val="27"/>
              </w:numPr>
              <w:spacing w:after="120" w:line="240" w:lineRule="auto"/>
              <w:rPr>
                <w:rFonts w:ascii="GHEA Grapalat" w:hAnsi="GHEA Grapalat"/>
                <w:sz w:val="24"/>
                <w:szCs w:val="24"/>
              </w:rPr>
            </w:pP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14:paraId="6D27A0BB" w14:textId="530140A4" w:rsidR="00736958" w:rsidRPr="00736958" w:rsidRDefault="00CF3B93" w:rsidP="00736958">
            <w:pPr>
              <w:pStyle w:val="BodyTextIndent2"/>
              <w:widowControl w:val="0"/>
              <w:spacing w:after="120" w:line="240" w:lineRule="auto"/>
              <w:ind w:firstLine="0"/>
              <w:rPr>
                <w:rFonts w:ascii="GHEA Grapalat" w:hAnsi="GHEA Grapalat" w:cs="Calibri"/>
                <w:color w:val="000000"/>
                <w:sz w:val="18"/>
                <w:szCs w:val="18"/>
              </w:rPr>
            </w:pPr>
            <w:r w:rsidRPr="00F46E7E">
              <w:rPr>
                <w:rFonts w:ascii="Sylfaen" w:hAnsi="Sylfaen" w:cs="Calibri"/>
                <w:color w:val="000000"/>
                <w:sz w:val="16"/>
                <w:szCs w:val="16"/>
              </w:rPr>
              <w:t>Шприц с иглой 2,0</w:t>
            </w:r>
          </w:p>
        </w:tc>
      </w:tr>
    </w:tbl>
    <w:p w14:paraId="692B7185"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42AEEA5C" w14:textId="77777777" w:rsidR="000B2CFA" w:rsidRPr="000811C1" w:rsidRDefault="000B2CFA" w:rsidP="00B46D58">
      <w:pPr>
        <w:pStyle w:val="BodyTextIndent2"/>
        <w:widowControl w:val="0"/>
        <w:spacing w:after="160" w:line="240" w:lineRule="auto"/>
        <w:ind w:firstLine="567"/>
        <w:rPr>
          <w:rFonts w:ascii="GHEA Grapalat" w:hAnsi="GHEA Grapalat"/>
          <w:sz w:val="24"/>
          <w:szCs w:val="24"/>
        </w:rPr>
      </w:pPr>
    </w:p>
    <w:p w14:paraId="27A40D0A" w14:textId="77777777" w:rsidR="00096865" w:rsidRPr="009044F1" w:rsidRDefault="00096865" w:rsidP="003141E8">
      <w:pPr>
        <w:widowControl w:val="0"/>
        <w:spacing w:after="160"/>
        <w:ind w:firstLine="567"/>
        <w:rPr>
          <w:rFonts w:ascii="GHEA Grapalat" w:hAnsi="GHEA Grapalat" w:cs="Sylfaen"/>
          <w:i/>
        </w:rPr>
      </w:pPr>
    </w:p>
    <w:p w14:paraId="5B95111F"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00BEBFF6"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30D6F0D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40E27C51" w14:textId="77777777"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4BC7F958"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14:paraId="51B572E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3905916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25A92BCA"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6019D67" w14:textId="77777777"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7005B06"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3B0D085"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13C41E8"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7FB90E9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97272C0"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6A933B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14312EE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E1E5D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3BDF6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9F6018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6DA6729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w:t>
      </w:r>
      <w:r w:rsidRPr="009044F1">
        <w:rPr>
          <w:rFonts w:ascii="GHEA Grapalat" w:hAnsi="GHEA Grapalat"/>
          <w:color w:val="000000"/>
        </w:rPr>
        <w:lastRenderedPageBreak/>
        <w:t>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586C1C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DC4CEA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239A574" w14:textId="77777777" w:rsidR="00D5674E" w:rsidRPr="009B4283"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w:t>
      </w:r>
      <w:r w:rsidRPr="009B4283">
        <w:rPr>
          <w:rFonts w:ascii="GHEA Grapalat" w:hAnsi="GHEA Grapalat"/>
          <w:color w:val="000000"/>
        </w:rPr>
        <w:t>экономических интересов.</w:t>
      </w:r>
    </w:p>
    <w:p w14:paraId="388D2E7B" w14:textId="77777777" w:rsidR="00D5674E" w:rsidRPr="009B4283" w:rsidRDefault="00D5674E" w:rsidP="009B4283">
      <w:pPr>
        <w:widowControl w:val="0"/>
        <w:tabs>
          <w:tab w:val="left" w:pos="1134"/>
        </w:tabs>
        <w:spacing w:after="160"/>
        <w:ind w:left="-270" w:firstLine="837"/>
        <w:jc w:val="both"/>
        <w:rPr>
          <w:rFonts w:ascii="GHEA Grapalat" w:hAnsi="GHEA Grapalat"/>
          <w:color w:val="000000" w:themeColor="text1"/>
        </w:rPr>
      </w:pPr>
      <w:r w:rsidRPr="009B4283">
        <w:rPr>
          <w:rFonts w:ascii="GHEA Grapalat" w:hAnsi="GHEA Grapalat"/>
          <w:color w:val="000000"/>
        </w:rPr>
        <w:t xml:space="preserve">По смыслу настоящего пункта членами семьи считаются отец, мать, супруг </w:t>
      </w:r>
      <w:r w:rsidRPr="009B4283">
        <w:rPr>
          <w:rFonts w:ascii="GHEA Grapalat" w:hAnsi="GHEA Grapalat"/>
          <w:color w:val="000000" w:themeColor="text1"/>
        </w:rPr>
        <w:t>(супруга), родители супруга (супруги), бабушка, дедушка, сестра, брат, дети, супруг сестры или супруга брата и их дети.</w:t>
      </w:r>
    </w:p>
    <w:p w14:paraId="1B3CE846" w14:textId="4A7512E4" w:rsidR="004175B6" w:rsidRPr="009B4283" w:rsidRDefault="00096865" w:rsidP="00B46D58">
      <w:pPr>
        <w:widowControl w:val="0"/>
        <w:tabs>
          <w:tab w:val="left" w:pos="1134"/>
        </w:tabs>
        <w:spacing w:after="160"/>
        <w:ind w:firstLine="567"/>
        <w:jc w:val="both"/>
        <w:rPr>
          <w:rFonts w:ascii="GHEA Grapalat" w:hAnsi="GHEA Grapalat" w:cs="Arial Armenian"/>
          <w:color w:val="000000" w:themeColor="text1"/>
        </w:rPr>
      </w:pPr>
      <w:r w:rsidRPr="009B4283">
        <w:rPr>
          <w:rFonts w:ascii="GHEA Grapalat" w:hAnsi="GHEA Grapalat"/>
          <w:color w:val="000000" w:themeColor="text1"/>
        </w:rPr>
        <w:t>2.4</w:t>
      </w:r>
      <w:r w:rsidR="00D13662" w:rsidRPr="009B4283">
        <w:rPr>
          <w:rFonts w:ascii="GHEA Grapalat" w:hAnsi="GHEA Grapalat"/>
          <w:color w:val="000000" w:themeColor="text1"/>
        </w:rPr>
        <w:t>.</w:t>
      </w:r>
      <w:r w:rsidR="00E1385B" w:rsidRPr="009B4283">
        <w:rPr>
          <w:rFonts w:ascii="GHEA Grapalat" w:hAnsi="GHEA Grapalat"/>
          <w:color w:val="000000" w:themeColor="text1"/>
        </w:rPr>
        <w:tab/>
      </w:r>
      <w:r w:rsidRPr="009B4283">
        <w:rPr>
          <w:rFonts w:ascii="GHEA Grapalat" w:hAnsi="GHEA Grapalat"/>
          <w:color w:val="000000" w:themeColor="text1"/>
        </w:rPr>
        <w:t>Участник</w:t>
      </w:r>
      <w:r w:rsidR="000C3F69" w:rsidRPr="009B4283">
        <w:rPr>
          <w:rFonts w:ascii="GHEA Grapalat" w:hAnsi="GHEA Grapalat"/>
          <w:color w:val="000000" w:themeColor="text1"/>
        </w:rPr>
        <w:t>,</w:t>
      </w:r>
      <w:r w:rsidRPr="009B4283">
        <w:rPr>
          <w:rFonts w:ascii="GHEA Grapalat" w:hAnsi="GHEA Grapalat"/>
          <w:color w:val="000000" w:themeColor="text1"/>
        </w:rPr>
        <w:t xml:space="preserve"> </w:t>
      </w:r>
      <w:r w:rsidR="002C1D72" w:rsidRPr="009B4283">
        <w:rPr>
          <w:rFonts w:ascii="GHEA Grapalat" w:hAnsi="GHEA Grapalat"/>
          <w:color w:val="000000" w:themeColor="text1"/>
        </w:rPr>
        <w:t xml:space="preserve">в случае признания </w:t>
      </w:r>
      <w:r w:rsidR="00876D7D" w:rsidRPr="009B4283">
        <w:rPr>
          <w:rFonts w:ascii="GHEA Grapalat" w:hAnsi="GHEA Grapalat"/>
          <w:color w:val="000000" w:themeColor="text1"/>
        </w:rPr>
        <w:t>ото</w:t>
      </w:r>
      <w:r w:rsidR="002C1D72" w:rsidRPr="009B4283">
        <w:rPr>
          <w:rFonts w:ascii="GHEA Grapalat" w:hAnsi="GHEA Grapalat"/>
          <w:color w:val="000000" w:themeColor="text1"/>
        </w:rPr>
        <w:t>бранным участником</w:t>
      </w:r>
      <w:r w:rsidR="000C3F69" w:rsidRPr="009B4283">
        <w:rPr>
          <w:rFonts w:ascii="GHEA Grapalat" w:hAnsi="GHEA Grapalat"/>
          <w:color w:val="000000" w:themeColor="text1"/>
        </w:rPr>
        <w:t>,</w:t>
      </w:r>
      <w:r w:rsidR="002C1D72" w:rsidRPr="009B4283">
        <w:rPr>
          <w:rFonts w:ascii="GHEA Grapalat" w:hAnsi="GHEA Grapalat"/>
          <w:color w:val="000000" w:themeColor="text1"/>
        </w:rPr>
        <w:t xml:space="preserve"> в срок</w:t>
      </w:r>
      <w:r w:rsidR="00BB67B5" w:rsidRPr="009B4283">
        <w:rPr>
          <w:rFonts w:ascii="GHEA Grapalat" w:hAnsi="GHEA Grapalat"/>
          <w:color w:val="000000" w:themeColor="text1"/>
        </w:rPr>
        <w:t>и</w:t>
      </w:r>
      <w:r w:rsidR="002C1D72" w:rsidRPr="009B4283">
        <w:rPr>
          <w:rFonts w:ascii="GHEA Grapalat" w:hAnsi="GHEA Grapalat"/>
          <w:color w:val="000000" w:themeColor="text1"/>
        </w:rPr>
        <w:t xml:space="preserve"> и порядке, установленны</w:t>
      </w:r>
      <w:r w:rsidR="00180D64" w:rsidRPr="009B4283">
        <w:rPr>
          <w:rFonts w:ascii="GHEA Grapalat" w:hAnsi="GHEA Grapalat"/>
          <w:color w:val="000000" w:themeColor="text1"/>
        </w:rPr>
        <w:t>ми</w:t>
      </w:r>
      <w:r w:rsidR="002C1D72" w:rsidRPr="009B4283">
        <w:rPr>
          <w:rFonts w:ascii="GHEA Grapalat" w:hAnsi="GHEA Grapalat"/>
          <w:color w:val="000000" w:themeColor="text1"/>
        </w:rPr>
        <w:t xml:space="preserve"> статьей 35 </w:t>
      </w:r>
      <w:r w:rsidR="00876D7D" w:rsidRPr="009B4283">
        <w:rPr>
          <w:rFonts w:ascii="GHEA Grapalat" w:hAnsi="GHEA Grapalat"/>
          <w:color w:val="000000" w:themeColor="text1"/>
        </w:rPr>
        <w:t>З</w:t>
      </w:r>
      <w:r w:rsidR="002C1D72" w:rsidRPr="009B4283">
        <w:rPr>
          <w:rFonts w:ascii="GHEA Grapalat" w:hAnsi="GHEA Grapalat"/>
          <w:color w:val="000000" w:themeColor="text1"/>
        </w:rPr>
        <w:t xml:space="preserve">акона, </w:t>
      </w:r>
      <w:r w:rsidR="00466F7A" w:rsidRPr="009B4283">
        <w:rPr>
          <w:rFonts w:ascii="GHEA Grapalat" w:hAnsi="GHEA Grapalat"/>
          <w:color w:val="000000" w:themeColor="text1"/>
        </w:rPr>
        <w:t xml:space="preserve">представляет </w:t>
      </w:r>
      <w:r w:rsidR="002C1D72" w:rsidRPr="009B4283">
        <w:rPr>
          <w:rFonts w:ascii="GHEA Grapalat" w:hAnsi="GHEA Grapalat"/>
          <w:color w:val="000000" w:themeColor="text1"/>
        </w:rPr>
        <w:t>обеспеч</w:t>
      </w:r>
      <w:r w:rsidR="00466F7A" w:rsidRPr="009B4283">
        <w:rPr>
          <w:rFonts w:ascii="GHEA Grapalat" w:hAnsi="GHEA Grapalat"/>
          <w:color w:val="000000" w:themeColor="text1"/>
        </w:rPr>
        <w:t>ение</w:t>
      </w:r>
      <w:r w:rsidR="002C1D72" w:rsidRPr="009B4283">
        <w:rPr>
          <w:rFonts w:ascii="GHEA Grapalat" w:hAnsi="GHEA Grapalat"/>
          <w:color w:val="000000" w:themeColor="text1"/>
        </w:rPr>
        <w:t xml:space="preserve"> квалификаци</w:t>
      </w:r>
      <w:r w:rsidR="00466F7A" w:rsidRPr="009B4283">
        <w:rPr>
          <w:rFonts w:ascii="GHEA Grapalat" w:hAnsi="GHEA Grapalat"/>
          <w:color w:val="000000" w:themeColor="text1"/>
        </w:rPr>
        <w:t>и</w:t>
      </w:r>
      <w:r w:rsidR="002C1D72" w:rsidRPr="009B4283">
        <w:rPr>
          <w:rFonts w:ascii="GHEA Grapalat" w:hAnsi="GHEA Grapalat"/>
          <w:color w:val="000000" w:themeColor="text1"/>
        </w:rPr>
        <w:t xml:space="preserve"> в размере </w:t>
      </w:r>
      <w:r w:rsidR="00A425E2" w:rsidRPr="009B4283">
        <w:rPr>
          <w:rFonts w:ascii="GHEA Grapalat" w:hAnsi="GHEA Grapalat"/>
          <w:color w:val="000000" w:themeColor="text1"/>
        </w:rPr>
        <w:t>15 процентов представленного им ценового предложения.</w:t>
      </w:r>
      <w:r w:rsidR="00A425E2" w:rsidRPr="009B4283">
        <w:rPr>
          <w:color w:val="000000" w:themeColor="text1"/>
        </w:rPr>
        <w:t xml:space="preserve"> </w:t>
      </w:r>
      <w:r w:rsidR="00A425E2" w:rsidRPr="009B4283">
        <w:rPr>
          <w:rFonts w:ascii="GHEA Grapalat" w:hAnsi="GHEA Grapalat"/>
          <w:color w:val="000000" w:themeColor="text1"/>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9B4283">
        <w:rPr>
          <w:rFonts w:ascii="GHEA Grapalat" w:hAnsi="GHEA Grapalat"/>
          <w:color w:val="000000" w:themeColor="text1"/>
        </w:rPr>
        <w:t xml:space="preserve">последним </w:t>
      </w:r>
      <w:r w:rsidR="00A425E2" w:rsidRPr="009B4283">
        <w:rPr>
          <w:rFonts w:ascii="GHEA Grapalat" w:hAnsi="GHEA Grapalat"/>
          <w:color w:val="000000" w:themeColor="text1"/>
        </w:rPr>
        <w:t>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9B4283">
        <w:rPr>
          <w:rFonts w:ascii="GHEA Grapalat" w:hAnsi="GHEA Grapalat"/>
          <w:color w:val="000000" w:themeColor="text1"/>
        </w:rPr>
        <w:t>.</w:t>
      </w:r>
    </w:p>
    <w:p w14:paraId="0AA772C4"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54EA788F"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21FD7FF"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5AAE2781"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w:t>
      </w:r>
      <w:r w:rsidR="000A6B75" w:rsidRPr="009044F1">
        <w:rPr>
          <w:rFonts w:ascii="GHEA Grapalat" w:hAnsi="GHEA Grapalat"/>
          <w:sz w:val="24"/>
          <w:szCs w:val="24"/>
        </w:rPr>
        <w:lastRenderedPageBreak/>
        <w:t>отклоняются как заявки, поданные в порядке совместной деятельности, так и заявки, представленные отдельно.</w:t>
      </w:r>
    </w:p>
    <w:p w14:paraId="662E5FD8"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C1FD576"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C4CCA3D"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8F74CBD" w14:textId="77777777" w:rsidR="0032548E" w:rsidRPr="00DB4FE3" w:rsidRDefault="0032548E">
      <w:pPr>
        <w:rPr>
          <w:rFonts w:ascii="GHEA Grapalat" w:hAnsi="GHEA Grapalat"/>
        </w:rPr>
      </w:pPr>
      <w:r w:rsidRPr="00DB4FE3">
        <w:rPr>
          <w:rFonts w:ascii="GHEA Grapalat" w:hAnsi="GHEA Grapalat"/>
        </w:rPr>
        <w:t>_________________</w:t>
      </w:r>
    </w:p>
    <w:p w14:paraId="4247F2E9" w14:textId="77777777" w:rsidR="000D7190" w:rsidRPr="00BC0CA7" w:rsidRDefault="000D7190" w:rsidP="000D7190">
      <w:pPr>
        <w:pStyle w:val="FootnoteText"/>
        <w:jc w:val="both"/>
        <w:rPr>
          <w:rFonts w:ascii="GHEA Grapalat" w:hAnsi="GHEA Grapalat"/>
          <w:i/>
        </w:rPr>
      </w:pPr>
      <w:r w:rsidRPr="00BC0CA7">
        <w:rPr>
          <w:rFonts w:asciiTheme="minorHAnsi" w:hAnsiTheme="minorHAnsi"/>
          <w:vertAlign w:val="superscript"/>
        </w:rPr>
        <w:t>5,1</w:t>
      </w:r>
      <w:r w:rsidRPr="00BC0CA7">
        <w:rPr>
          <w:rFonts w:asciiTheme="minorHAnsi" w:hAnsiTheme="minorHAnsi"/>
        </w:rPr>
        <w:t xml:space="preserve"> </w:t>
      </w:r>
      <w:r w:rsidRPr="00BC0CA7">
        <w:rPr>
          <w:rFonts w:ascii="GHEA Grapalat" w:hAnsi="GHEA Grapalat"/>
          <w:i/>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p w14:paraId="5D3E9F0C" w14:textId="77777777" w:rsidR="0032548E" w:rsidRDefault="0032548E">
      <w:pPr>
        <w:rPr>
          <w:rFonts w:ascii="GHEA Grapalat" w:hAnsi="GHEA Grapalat"/>
        </w:rPr>
      </w:pPr>
      <w:r>
        <w:rPr>
          <w:rFonts w:ascii="GHEA Grapalat" w:hAnsi="GHEA Grapalat"/>
        </w:rPr>
        <w:br w:type="page"/>
      </w:r>
    </w:p>
    <w:p w14:paraId="4668775C" w14:textId="77777777" w:rsidR="00096865" w:rsidRPr="009044F1" w:rsidRDefault="00096865" w:rsidP="00B46D58">
      <w:pPr>
        <w:widowControl w:val="0"/>
        <w:tabs>
          <w:tab w:val="left" w:pos="1134"/>
        </w:tabs>
        <w:spacing w:after="160"/>
        <w:ind w:firstLine="567"/>
        <w:jc w:val="both"/>
        <w:rPr>
          <w:rFonts w:ascii="GHEA Grapalat" w:hAnsi="GHEA Grapalat"/>
        </w:rPr>
      </w:pPr>
    </w:p>
    <w:p w14:paraId="30B7E2C2"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1982FA41"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C757EB"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A84B714"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2070328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представить секретарю оценочной комиссии обоснования по характеристикам предмета закупки </w:t>
      </w:r>
      <w:r w:rsidR="00F9791A" w:rsidRPr="00F9791A">
        <w:rPr>
          <w:rFonts w:ascii="GHEA Grapalat" w:hAnsi="GHEA Grapalat"/>
          <w:lang w:val="hy-AM"/>
        </w:rPr>
        <w:lastRenderedPageBreak/>
        <w:t>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B4F9B6C"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14:paraId="080A360F" w14:textId="77777777" w:rsidR="00B051BE" w:rsidRPr="009044F1" w:rsidRDefault="00B051BE" w:rsidP="00B46D58">
      <w:pPr>
        <w:widowControl w:val="0"/>
        <w:spacing w:after="160"/>
        <w:jc w:val="center"/>
        <w:rPr>
          <w:rFonts w:ascii="GHEA Grapalat" w:hAnsi="GHEA Grapalat"/>
          <w:b/>
        </w:rPr>
      </w:pPr>
    </w:p>
    <w:p w14:paraId="0AC89D4B"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4D46F06E"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5828FEB"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6CD7E9AF"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322CCB12" w14:textId="31E30453"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8C1440">
        <w:rPr>
          <w:rFonts w:ascii="GHEA Grapalat" w:hAnsi="GHEA Grapalat"/>
          <w:sz w:val="24"/>
          <w:szCs w:val="24"/>
        </w:rPr>
        <w:t>Срочная процедура закупки от одного человека</w:t>
      </w:r>
      <w:r w:rsidRPr="009044F1">
        <w:rPr>
          <w:rFonts w:ascii="GHEA Grapalat" w:hAnsi="GHEA Grapalat"/>
          <w:sz w:val="24"/>
          <w:szCs w:val="24"/>
        </w:rPr>
        <w:t>.</w:t>
      </w:r>
    </w:p>
    <w:p w14:paraId="2407FA47" w14:textId="77777777" w:rsidR="00981610" w:rsidRPr="00995804" w:rsidRDefault="00981610" w:rsidP="00981610">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61192D77" w14:textId="77777777" w:rsidR="00981610" w:rsidRPr="009044F1" w:rsidRDefault="00981610" w:rsidP="00981610">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DF20680" w14:textId="77777777" w:rsidR="00981610" w:rsidRPr="009044F1" w:rsidRDefault="00981610" w:rsidP="00981610">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14:paraId="68F00EED" w14:textId="77777777" w:rsidR="00981610" w:rsidRPr="009044F1" w:rsidRDefault="00981610" w:rsidP="00981610">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5C797D4D" w14:textId="7331648D" w:rsidR="00981610" w:rsidRPr="005114D0" w:rsidRDefault="00981610" w:rsidP="00981610">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8C1440">
        <w:rPr>
          <w:rFonts w:ascii="GHEA Grapalat" w:hAnsi="GHEA Grapalat"/>
          <w:sz w:val="24"/>
          <w:szCs w:val="24"/>
        </w:rPr>
        <w:t>Срочная процедура закупки от одного человека</w:t>
      </w:r>
      <w:r w:rsidRPr="009044F1">
        <w:rPr>
          <w:rFonts w:ascii="GHEA Grapalat" w:hAnsi="GHEA Grapalat"/>
          <w:sz w:val="24"/>
          <w:szCs w:val="24"/>
        </w:rPr>
        <w:t>.</w:t>
      </w:r>
    </w:p>
    <w:p w14:paraId="3BC8DFB2" w14:textId="321FF517" w:rsidR="00981610" w:rsidRPr="00D91087" w:rsidRDefault="00981610" w:rsidP="00981610">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w:t>
      </w:r>
      <w:r w:rsidRPr="00D91087">
        <w:rPr>
          <w:rFonts w:ascii="GHEA Grapalat" w:hAnsi="GHEA Grapalat"/>
          <w:sz w:val="24"/>
          <w:szCs w:val="24"/>
        </w:rPr>
        <w:t xml:space="preserve">адресу Давташен, 4-й квартал, в </w:t>
      </w:r>
      <w:r w:rsidR="009B4283">
        <w:rPr>
          <w:rFonts w:ascii="GHEA Grapalat" w:hAnsi="GHEA Grapalat"/>
          <w:sz w:val="24"/>
          <w:szCs w:val="24"/>
        </w:rPr>
        <w:t>15:00</w:t>
      </w:r>
      <w:r w:rsidRPr="00D91087">
        <w:rPr>
          <w:rFonts w:ascii="GHEA Grapalat" w:hAnsi="GHEA Grapalat"/>
          <w:sz w:val="24"/>
          <w:szCs w:val="24"/>
        </w:rPr>
        <w:t xml:space="preserve"> часов </w:t>
      </w:r>
      <w:r w:rsidR="00FF0CC3">
        <w:rPr>
          <w:rFonts w:ascii="GHEA Grapalat" w:hAnsi="GHEA Grapalat"/>
          <w:sz w:val="24"/>
          <w:szCs w:val="24"/>
        </w:rPr>
        <w:t>06</w:t>
      </w:r>
      <w:r w:rsidRPr="00D91087">
        <w:rPr>
          <w:rFonts w:ascii="GHEA Grapalat" w:hAnsi="GHEA Grapalat"/>
          <w:sz w:val="24"/>
          <w:szCs w:val="24"/>
        </w:rPr>
        <w:t xml:space="preserve"> "</w:t>
      </w:r>
      <w:r w:rsidR="00FF0CC3">
        <w:rPr>
          <w:rFonts w:ascii="GHEA Grapalat" w:hAnsi="GHEA Grapalat"/>
          <w:sz w:val="24"/>
          <w:szCs w:val="24"/>
        </w:rPr>
        <w:t>декабря</w:t>
      </w:r>
      <w:r w:rsidRPr="00D91087">
        <w:rPr>
          <w:rFonts w:ascii="GHEA Grapalat" w:hAnsi="GHEA Grapalat"/>
          <w:sz w:val="24"/>
          <w:szCs w:val="24"/>
        </w:rPr>
        <w:t xml:space="preserve"> " "2021".</w:t>
      </w:r>
      <w:r>
        <w:rPr>
          <w:rFonts w:ascii="GHEA Grapalat" w:hAnsi="GHEA Grapalat"/>
          <w:sz w:val="24"/>
          <w:szCs w:val="24"/>
        </w:rPr>
        <w:t xml:space="preserve"> </w:t>
      </w:r>
    </w:p>
    <w:p w14:paraId="6DB7A84F" w14:textId="243A78A5" w:rsidR="00B67CCD" w:rsidRPr="00D3436F" w:rsidRDefault="00981610" w:rsidP="00981610">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w:t>
      </w:r>
      <w:r w:rsidR="00B67CCD" w:rsidRPr="009044F1">
        <w:rPr>
          <w:rFonts w:ascii="GHEA Grapalat" w:hAnsi="GHEA Grapalat"/>
          <w:sz w:val="24"/>
          <w:szCs w:val="24"/>
        </w:rPr>
        <w:t>4.3.</w:t>
      </w:r>
      <w:r w:rsidR="003065C4" w:rsidRPr="005114D0">
        <w:rPr>
          <w:rFonts w:ascii="GHEA Grapalat" w:hAnsi="GHEA Grapalat"/>
          <w:sz w:val="24"/>
          <w:szCs w:val="24"/>
        </w:rPr>
        <w:tab/>
      </w:r>
      <w:r w:rsidR="00B67CCD" w:rsidRPr="009044F1">
        <w:rPr>
          <w:rFonts w:ascii="GHEA Grapalat" w:hAnsi="GHEA Grapalat"/>
          <w:sz w:val="24"/>
          <w:szCs w:val="24"/>
        </w:rPr>
        <w:t>В заявке участник представляет:</w:t>
      </w:r>
    </w:p>
    <w:p w14:paraId="39C0BDDC" w14:textId="77777777" w:rsidR="005F25EF" w:rsidRDefault="005F25EF" w:rsidP="00B46D58">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32406EC6"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14:paraId="6CE67134"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14:paraId="5F91B879"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745ED90A"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5B941BA" w14:textId="77777777"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14:paraId="5F1B6864" w14:textId="318883EB"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8E138A">
        <w:rPr>
          <w:rFonts w:ascii="GHEA Grapalat" w:hAnsi="GHEA Grapalat" w:cs="Sylfaen"/>
          <w:sz w:val="24"/>
          <w:szCs w:val="24"/>
        </w:rPr>
        <w:t>:</w:t>
      </w:r>
      <w:r w:rsidR="00932115" w:rsidRPr="008E138A">
        <w:t xml:space="preserve"> </w:t>
      </w:r>
    </w:p>
    <w:p w14:paraId="3980ACDB"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8740FF3" w14:textId="77777777"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4"/>
        <w:t>8</w:t>
      </w:r>
    </w:p>
    <w:p w14:paraId="37948E35"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920522E"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47FDA120"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81B3079" w14:textId="77777777" w:rsidR="00721677" w:rsidRDefault="00721677" w:rsidP="00B46D58">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61F88B7"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2CCD0DD" w14:textId="77777777" w:rsidR="0049655D" w:rsidRDefault="0049655D">
      <w:pPr>
        <w:rPr>
          <w:rFonts w:ascii="GHEA Grapalat" w:hAnsi="GHEA Grapalat"/>
          <w:b/>
        </w:rPr>
      </w:pPr>
    </w:p>
    <w:p w14:paraId="767575D7"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1336A4DB"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25F20D4"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067B327F"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3F4CDE92"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030355DE"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201DC6C"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0C71EC9D"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098EF132"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4BC7BA72"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4848727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E5D25C4"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767E8972"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F6BD1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6614026"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E6BD8F" w14:textId="77777777" w:rsidR="00FA0E41" w:rsidRPr="009044F1" w:rsidRDefault="00FA0E41" w:rsidP="00B46D58">
      <w:pPr>
        <w:widowControl w:val="0"/>
        <w:spacing w:after="160"/>
        <w:ind w:firstLine="567"/>
        <w:jc w:val="center"/>
        <w:rPr>
          <w:rFonts w:ascii="GHEA Grapalat" w:hAnsi="GHEA Grapalat"/>
          <w:b/>
        </w:rPr>
      </w:pPr>
    </w:p>
    <w:p w14:paraId="4F1754DC" w14:textId="77777777" w:rsidR="002626F7" w:rsidRDefault="002626F7" w:rsidP="00B46D58">
      <w:pPr>
        <w:rPr>
          <w:rFonts w:ascii="GHEA Grapalat" w:hAnsi="GHEA Grapalat" w:cs="Sylfaen"/>
        </w:rPr>
      </w:pPr>
    </w:p>
    <w:p w14:paraId="4D1F69B1"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4926891C" w14:textId="77777777"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"—"-ый день в "час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6666E0E5"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13CE9659"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776A900C"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E2513A5"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подачи содержащих заявки конвертов </w:t>
      </w:r>
      <w:r>
        <w:rPr>
          <w:rFonts w:ascii="GHEA Grapalat" w:hAnsi="GHEA Grapalat"/>
        </w:rPr>
        <w:lastRenderedPageBreak/>
        <w:t>установленному порядку и вскрывает заявки, оцененные как соответствующие;</w:t>
      </w:r>
    </w:p>
    <w:p w14:paraId="7F6F815F"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73C310F2"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D6E0270"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060332B"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14:paraId="2597C01B"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49B18A39" w14:textId="77777777"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3B10924F"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FootnoteReference"/>
          <w:rFonts w:ascii="GHEA Grapalat" w:hAnsi="GHEA Grapalat"/>
          <w:i w:val="0"/>
          <w:sz w:val="24"/>
          <w:szCs w:val="24"/>
        </w:rPr>
        <w:footnoteReference w:customMarkFollows="1" w:id="5"/>
        <w:t>10</w:t>
      </w:r>
      <w:r w:rsidR="00A01157">
        <w:rPr>
          <w:rFonts w:ascii="GHEA Grapalat" w:hAnsi="GHEA Grapalat"/>
          <w:i w:val="0"/>
          <w:sz w:val="24"/>
          <w:szCs w:val="24"/>
        </w:rPr>
        <w:t>.</w:t>
      </w:r>
    </w:p>
    <w:p w14:paraId="05C9C63B" w14:textId="77777777"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14:paraId="28C67DA2" w14:textId="77777777"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 xml:space="preserve">Переговоры, которые ведутся согласно настоящему пункту, могут </w:t>
      </w:r>
      <w:r w:rsidRPr="009044F1">
        <w:rPr>
          <w:rFonts w:ascii="GHEA Grapalat" w:hAnsi="GHEA Grapalat"/>
          <w:i w:val="0"/>
          <w:sz w:val="24"/>
          <w:szCs w:val="24"/>
        </w:rPr>
        <w:lastRenderedPageBreak/>
        <w:t>привести только к снижению предложенной цены или изменению условий оплаты, а переговоры ведутся одновременно со всеми участниками;</w:t>
      </w:r>
    </w:p>
    <w:p w14:paraId="61CE6C2B" w14:textId="77777777"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47188FE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14:paraId="14565CEE"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5037C42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066D77D2"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09A70B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2FE38DAD"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14:paraId="47BEF439" w14:textId="77777777" w:rsidR="004A4515" w:rsidRPr="00CF6D51"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w:t>
      </w:r>
      <w:r w:rsidR="004A4515" w:rsidRPr="00CF6D51">
        <w:rPr>
          <w:rFonts w:ascii="GHEA Grapalat" w:hAnsi="GHEA Grapalat"/>
          <w:sz w:val="24"/>
          <w:szCs w:val="24"/>
        </w:rPr>
        <w:lastRenderedPageBreak/>
        <w:t>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03AC0866" w14:textId="77777777"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14:paraId="79CAF4C9"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7A1DCB03"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64022601" w14:textId="77777777"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4178CE34"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528B7290" w14:textId="77777777"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lastRenderedPageBreak/>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14:paraId="4AB6D7B4"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637DE29D"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6F6B9326"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0CF90B26"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492D6B79"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E80E369"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w:t>
      </w:r>
      <w:r w:rsidRPr="009044F1">
        <w:rPr>
          <w:rFonts w:ascii="GHEA Grapalat" w:hAnsi="GHEA Grapalat"/>
        </w:rPr>
        <w:lastRenderedPageBreak/>
        <w:t xml:space="preserve">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14:paraId="61A126E8"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7E5E848B"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B0FC8C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7962C91"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738B24E"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51D4F73"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6"/>
        <w:t>11</w:t>
      </w:r>
      <w:r w:rsidRPr="009044F1">
        <w:rPr>
          <w:rFonts w:ascii="GHEA Grapalat" w:hAnsi="GHEA Grapalat"/>
          <w:sz w:val="24"/>
          <w:szCs w:val="24"/>
        </w:rPr>
        <w:t xml:space="preserve">. </w:t>
      </w:r>
    </w:p>
    <w:p w14:paraId="407DC4F2"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33F94D69"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E1B7248"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w:t>
      </w:r>
      <w:r w:rsidRPr="009044F1">
        <w:rPr>
          <w:rFonts w:ascii="GHEA Grapalat" w:hAnsi="GHEA Grapalat"/>
          <w:sz w:val="24"/>
          <w:szCs w:val="24"/>
        </w:rPr>
        <w:lastRenderedPageBreak/>
        <w:t>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DFC3CBF"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50B370AF"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0EF6C8D0"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C8281DF" w14:textId="77777777"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25BD053B" w14:textId="77777777"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5F7E6B45" w14:textId="77777777" w:rsidR="006F04A8" w:rsidRDefault="006F04A8" w:rsidP="00B46D58">
      <w:pPr>
        <w:widowControl w:val="0"/>
        <w:spacing w:after="160"/>
        <w:jc w:val="center"/>
        <w:rPr>
          <w:rFonts w:ascii="GHEA Grapalat" w:hAnsi="GHEA Grapalat"/>
          <w:b/>
          <w:lang w:val="hy-AM"/>
        </w:rPr>
      </w:pPr>
    </w:p>
    <w:p w14:paraId="0FE610CF"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081F8768"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C9A48B8"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05E48D92"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w:t>
      </w:r>
      <w:r w:rsidRPr="009044F1">
        <w:rPr>
          <w:rFonts w:ascii="GHEA Grapalat" w:hAnsi="GHEA Grapalat"/>
        </w:rPr>
        <w:lastRenderedPageBreak/>
        <w:t xml:space="preserve">отобранным участником. </w:t>
      </w:r>
    </w:p>
    <w:p w14:paraId="2C17BB89"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258231AA"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EB817C2"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14:paraId="47742E84"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4F294AE7"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14:paraId="7E2B6EA9"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3D57AD" w:rsidRPr="00370E40">
        <w:rPr>
          <w:rFonts w:ascii="GHEA Grapalat" w:hAnsi="GHEA Grapalat"/>
        </w:rPr>
        <w:t>ценового предложения отобранного участника. 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 или страховыми организациями.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63413511"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579DA7C3"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639D4D5"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lastRenderedPageBreak/>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03A6C5ED" w14:textId="77777777" w:rsidR="00DA0186" w:rsidRPr="000C5529" w:rsidRDefault="00DA0186" w:rsidP="00801A4F">
      <w:pPr>
        <w:widowControl w:val="0"/>
        <w:tabs>
          <w:tab w:val="left" w:pos="1276"/>
        </w:tabs>
        <w:spacing w:after="160"/>
        <w:ind w:firstLine="567"/>
        <w:jc w:val="both"/>
        <w:rPr>
          <w:rFonts w:ascii="GHEA Grapalat" w:hAnsi="GHEA Grapalat"/>
          <w:lang w:val="hy-AM"/>
        </w:rPr>
      </w:pPr>
      <w:r w:rsidRPr="000C5529">
        <w:rPr>
          <w:rFonts w:ascii="GHEA Grapalat" w:hAnsi="GHEA Grapalat"/>
          <w:lang w:val="hy-AM"/>
        </w:rPr>
        <w:t>---------------------------</w:t>
      </w:r>
    </w:p>
    <w:p w14:paraId="0D2127EC" w14:textId="77777777" w:rsidR="0035631F" w:rsidRDefault="00801A4F" w:rsidP="00E94449">
      <w:pPr>
        <w:widowControl w:val="0"/>
        <w:tabs>
          <w:tab w:val="left" w:pos="1276"/>
        </w:tabs>
        <w:spacing w:after="160"/>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FootnoteReference"/>
          <w:rFonts w:ascii="GHEA Grapalat" w:hAnsi="GHEA Grapalat"/>
        </w:rPr>
        <w:footnoteReference w:customMarkFollows="1" w:id="7"/>
        <w:t>12</w:t>
      </w:r>
      <w:r w:rsidR="00A6609C" w:rsidRPr="0027573B">
        <w:rPr>
          <w:rFonts w:ascii="GHEA Grapalat" w:hAnsi="GHEA Grapalat"/>
        </w:rPr>
        <w:t xml:space="preserve"> </w:t>
      </w:r>
      <w:r w:rsidR="00853CBA" w:rsidRPr="0027573B">
        <w:rPr>
          <w:rFonts w:ascii="GHEA Grapalat" w:hAnsi="GHEA Grapalat"/>
        </w:rPr>
        <w:t>.</w:t>
      </w:r>
    </w:p>
    <w:p w14:paraId="4C053E62"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0037118B"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8"/>
        <w:t>13</w:t>
      </w:r>
      <w:r w:rsidR="00375E5E">
        <w:rPr>
          <w:rFonts w:ascii="GHEA Grapalat" w:hAnsi="GHEA Grapalat"/>
        </w:rPr>
        <w:t>.</w:t>
      </w:r>
    </w:p>
    <w:p w14:paraId="5BA8B01A" w14:textId="77777777" w:rsidR="00BE0C42" w:rsidRPr="0025254A" w:rsidRDefault="0058395E"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14:paraId="7178AE89"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3DCCA4DF"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6EDDD673" w14:textId="77777777"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4F78F901"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6EF585AF"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C16811C"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6663F6CC"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23FFD1F8"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2826D31D" w14:textId="77777777" w:rsidR="003D5CAF" w:rsidRPr="009044F1" w:rsidRDefault="003D5CAF" w:rsidP="005066AC">
      <w:pPr>
        <w:rPr>
          <w:rFonts w:ascii="GHEA Grapalat" w:hAnsi="GHEA Grapalat" w:cs="Arial"/>
          <w:b/>
        </w:rPr>
      </w:pPr>
    </w:p>
    <w:p w14:paraId="747DC5F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8208B0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3382F7A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9"/>
        <w:t>14</w:t>
      </w:r>
      <w:r w:rsidRPr="009044F1">
        <w:rPr>
          <w:rFonts w:ascii="GHEA Grapalat" w:hAnsi="GHEA Grapalat"/>
        </w:rPr>
        <w:t>.</w:t>
      </w:r>
    </w:p>
    <w:p w14:paraId="426335D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7314EB64"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04975251"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w:t>
      </w:r>
      <w:r w:rsidRPr="009044F1">
        <w:rPr>
          <w:rFonts w:ascii="GHEA Grapalat" w:hAnsi="GHEA Grapalat"/>
        </w:rPr>
        <w:lastRenderedPageBreak/>
        <w:t xml:space="preserve">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C3DB1FC" w14:textId="77777777" w:rsidR="00C54730" w:rsidRPr="00182C2E" w:rsidRDefault="00C54730" w:rsidP="00C54730">
      <w:pPr>
        <w:jc w:val="center"/>
        <w:rPr>
          <w:rFonts w:ascii="GHEA Grapalat" w:hAnsi="GHEA Grapalat"/>
          <w:b/>
        </w:rPr>
      </w:pPr>
    </w:p>
    <w:p w14:paraId="25E1F21B"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6811BC50" w14:textId="77777777" w:rsidR="00C54730" w:rsidRPr="00182C2E" w:rsidRDefault="00C54730" w:rsidP="00C54730">
      <w:pPr>
        <w:jc w:val="center"/>
        <w:rPr>
          <w:rFonts w:ascii="GHEA Grapalat" w:hAnsi="GHEA Grapalat"/>
          <w:b/>
        </w:rPr>
      </w:pPr>
    </w:p>
    <w:p w14:paraId="0B724659"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14:paraId="3A016C6B"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63A92587"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14:paraId="6B119205" w14:textId="77777777"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1C1BABD3"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14:paraId="6C9B879B"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14:paraId="25AE29DD"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14:paraId="2588D422"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14:paraId="0D3EF5D2"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14:paraId="4369281F"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14:paraId="3434F4E5"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14:paraId="6EA3C18A"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14:paraId="1B44CEDC"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14:paraId="39C08DFC" w14:textId="77777777"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14:paraId="2B13E200"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34D1F198"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752E14A7" w14:textId="77777777"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14:paraId="03DB52F7" w14:textId="77777777"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0" w:history="1">
        <w:r>
          <w:rPr>
            <w:rStyle w:val="Hyperlink"/>
            <w:rFonts w:ascii="GHEA Grapalat" w:hAnsi="GHEA Grapalat"/>
          </w:rPr>
          <w:t>secretariat@minfin.am</w:t>
        </w:r>
      </w:hyperlink>
      <w:r>
        <w:rPr>
          <w:rFonts w:ascii="GHEA Grapalat" w:hAnsi="GHEA Grapalat"/>
        </w:rPr>
        <w:t xml:space="preserve">. </w:t>
      </w:r>
    </w:p>
    <w:p w14:paraId="100A90CB"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14:paraId="00618508" w14:textId="77777777"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383929BF" w14:textId="77777777"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040353D1" w14:textId="77777777"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w:t>
      </w:r>
      <w:r w:rsidR="00A677CD">
        <w:rPr>
          <w:rFonts w:ascii="GHEA Grapalat" w:hAnsi="GHEA Grapalat" w:cs="Sylfaen"/>
        </w:rPr>
        <w:lastRenderedPageBreak/>
        <w:t>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14:paraId="0EB3291C" w14:textId="77777777"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0A3CC2C9"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5809418E"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7624C8B0"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14:paraId="7C33FB8C"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14:paraId="7146348D"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14:paraId="2D5AE775"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136E2C14"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14:paraId="049DB411"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14:paraId="31119784"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0AEE644B" w14:textId="77777777"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w:t>
      </w:r>
      <w:r w:rsidR="009639DF">
        <w:rPr>
          <w:rFonts w:ascii="GHEA Grapalat" w:hAnsi="GHEA Grapalat"/>
        </w:rPr>
        <w:lastRenderedPageBreak/>
        <w:t xml:space="preserve">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14:paraId="768A53B4"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3BA2504"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072AD16A"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14:paraId="10B08383" w14:textId="77777777"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14:paraId="5EB1EE50" w14:textId="77777777"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6B1055F7" w14:textId="77777777" w:rsidR="00AE679C" w:rsidRPr="009044F1" w:rsidRDefault="00AE679C" w:rsidP="00B46D58">
      <w:pPr>
        <w:widowControl w:val="0"/>
        <w:spacing w:after="160"/>
        <w:jc w:val="center"/>
        <w:rPr>
          <w:rFonts w:ascii="GHEA Grapalat" w:hAnsi="GHEA Grapalat" w:cs="Sylfaen"/>
          <w:b/>
        </w:rPr>
      </w:pPr>
    </w:p>
    <w:p w14:paraId="6CBEDBF0" w14:textId="77777777" w:rsidR="004373E3" w:rsidRDefault="004373E3" w:rsidP="00B46D58">
      <w:pPr>
        <w:rPr>
          <w:rFonts w:ascii="GHEA Grapalat" w:hAnsi="GHEA Grapalat"/>
          <w:b/>
        </w:rPr>
      </w:pPr>
      <w:r>
        <w:rPr>
          <w:rFonts w:ascii="GHEA Grapalat" w:hAnsi="GHEA Grapalat"/>
          <w:b/>
        </w:rPr>
        <w:br w:type="page"/>
      </w:r>
    </w:p>
    <w:p w14:paraId="28830C1F" w14:textId="77777777" w:rsidR="00766354" w:rsidRPr="00374F4A" w:rsidRDefault="00766354" w:rsidP="00766354">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4674C12D" w14:textId="7C01D9FB" w:rsidR="00766354" w:rsidRPr="00374F4A" w:rsidRDefault="00766354" w:rsidP="00766354">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3F49DF">
        <w:rPr>
          <w:rFonts w:ascii="GHEA Grapalat" w:hAnsi="GHEA Grapalat"/>
          <w:b/>
          <w:sz w:val="24"/>
          <w:szCs w:val="24"/>
        </w:rPr>
        <w:t xml:space="preserve">срочная процедура закупки от одного человека </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C53EE7">
        <w:rPr>
          <w:rFonts w:ascii="Sylfaen" w:hAnsi="Sylfaen"/>
          <w:sz w:val="24"/>
          <w:szCs w:val="24"/>
          <w:lang w:val="hy-AM"/>
        </w:rPr>
        <w:t>20ՊՈԼ-ՀՄԱԱՊՁԲ-2021/17</w:t>
      </w:r>
    </w:p>
    <w:p w14:paraId="0823B2DE" w14:textId="77777777" w:rsidR="00766354" w:rsidRPr="00374F4A" w:rsidRDefault="00766354" w:rsidP="00766354">
      <w:pPr>
        <w:widowControl w:val="0"/>
        <w:spacing w:after="120"/>
        <w:jc w:val="center"/>
        <w:rPr>
          <w:rFonts w:ascii="GHEA Grapalat" w:hAnsi="GHEA Grapalat" w:cs="Sylfaen"/>
          <w:b/>
        </w:rPr>
      </w:pPr>
    </w:p>
    <w:p w14:paraId="5C91A81E" w14:textId="77777777" w:rsidR="00766354" w:rsidRPr="00374F4A" w:rsidRDefault="00766354" w:rsidP="00766354">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5AEB6CF3" w14:textId="77777777" w:rsidR="00766354" w:rsidRPr="00374F4A" w:rsidRDefault="00766354" w:rsidP="00766354">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14:paraId="14BF8F41" w14:textId="77777777" w:rsidR="00766354" w:rsidRPr="00374F4A" w:rsidRDefault="00766354" w:rsidP="00766354">
      <w:pPr>
        <w:widowControl w:val="0"/>
        <w:spacing w:after="120"/>
        <w:jc w:val="center"/>
        <w:rPr>
          <w:rFonts w:ascii="GHEA Grapalat" w:hAnsi="GHEA Grapalat"/>
        </w:rPr>
      </w:pPr>
    </w:p>
    <w:p w14:paraId="13E77673" w14:textId="77777777" w:rsidR="00766354" w:rsidRPr="00C4157A" w:rsidRDefault="00766354" w:rsidP="00766354">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31B7D858" w14:textId="77777777" w:rsidR="00766354" w:rsidRPr="000C1746" w:rsidRDefault="00766354" w:rsidP="00766354">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74F37524" w14:textId="77777777" w:rsidR="00766354" w:rsidRPr="00DA5EA0" w:rsidRDefault="00766354" w:rsidP="00766354">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3AE1E9BA" w14:textId="77777777" w:rsidR="00766354" w:rsidRPr="000C1746" w:rsidRDefault="00766354" w:rsidP="00766354">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07D063F5" w14:textId="7B1961A0" w:rsidR="00766354" w:rsidRPr="00BD0FD1" w:rsidRDefault="00766354" w:rsidP="00766354">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C53EE7">
        <w:rPr>
          <w:rFonts w:ascii="Sylfaen" w:hAnsi="Sylfaen"/>
          <w:lang w:val="hy-AM"/>
        </w:rPr>
        <w:t>20ՊՈԼ-ՀՄԱԱՊՁԲ-2021/17</w:t>
      </w:r>
    </w:p>
    <w:p w14:paraId="60976A3F" w14:textId="77777777" w:rsidR="00766354" w:rsidRPr="00C4157A" w:rsidRDefault="00766354" w:rsidP="00766354">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2BD3CE3A" w14:textId="77777777" w:rsidR="00766354" w:rsidRPr="00DA5EA0" w:rsidRDefault="00766354" w:rsidP="00766354">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779B4AA7" w14:textId="77777777" w:rsidR="00766354" w:rsidRPr="002B75BF" w:rsidRDefault="00766354" w:rsidP="00766354">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B8BE2BB" w14:textId="77777777" w:rsidR="00766354" w:rsidRPr="000C1746" w:rsidRDefault="00766354" w:rsidP="00766354">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6085CF5D" w14:textId="77777777" w:rsidR="00766354" w:rsidRPr="00DA5EA0" w:rsidRDefault="00766354" w:rsidP="00766354">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0870FBCE" w14:textId="77777777" w:rsidR="00766354" w:rsidRPr="000C1746" w:rsidRDefault="00766354" w:rsidP="00766354">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7178B937" w14:textId="77777777" w:rsidR="00766354" w:rsidRDefault="00766354" w:rsidP="00766354">
      <w:pPr>
        <w:jc w:val="both"/>
        <w:rPr>
          <w:rFonts w:ascii="GHEA Grapalat" w:hAnsi="GHEA Grapalat"/>
        </w:rPr>
      </w:pPr>
    </w:p>
    <w:p w14:paraId="3F6679B4" w14:textId="77777777" w:rsidR="00766354" w:rsidRDefault="00766354" w:rsidP="00766354">
      <w:pPr>
        <w:jc w:val="both"/>
        <w:rPr>
          <w:rFonts w:ascii="GHEA Grapalat" w:hAnsi="GHEA Grapalat"/>
        </w:rPr>
      </w:pPr>
      <w:r>
        <w:rPr>
          <w:rFonts w:ascii="GHEA Grapalat" w:hAnsi="GHEA Grapalat"/>
        </w:rPr>
        <w:t>Данные       ----------------------------------------  следующие:</w:t>
      </w:r>
    </w:p>
    <w:p w14:paraId="5957B8A5" w14:textId="77777777" w:rsidR="00766354" w:rsidRPr="000811C1" w:rsidRDefault="00766354" w:rsidP="00766354">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15536C02" w14:textId="77777777" w:rsidR="00766354" w:rsidRDefault="00766354" w:rsidP="00766354">
      <w:pPr>
        <w:jc w:val="both"/>
        <w:rPr>
          <w:rFonts w:ascii="GHEA Grapalat" w:hAnsi="GHEA Grapalat"/>
        </w:rPr>
      </w:pPr>
    </w:p>
    <w:p w14:paraId="3C6348F1" w14:textId="77777777" w:rsidR="00766354" w:rsidRPr="00B443ED" w:rsidRDefault="00766354" w:rsidP="00766354">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47F21294" w14:textId="77777777" w:rsidR="00766354" w:rsidRPr="000C1746" w:rsidRDefault="00766354" w:rsidP="00766354">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2CBF871E" w14:textId="77777777" w:rsidR="00766354" w:rsidRDefault="00766354" w:rsidP="00766354">
      <w:pPr>
        <w:jc w:val="both"/>
        <w:rPr>
          <w:rFonts w:ascii="GHEA Grapalat" w:hAnsi="GHEA Grapalat"/>
        </w:rPr>
      </w:pPr>
    </w:p>
    <w:p w14:paraId="4AAF4B16" w14:textId="77777777" w:rsidR="00766354" w:rsidRPr="008E7F24" w:rsidRDefault="00766354" w:rsidP="00766354">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41E065E1" w14:textId="77777777" w:rsidR="00766354" w:rsidRPr="00D3436F" w:rsidRDefault="00766354" w:rsidP="00766354">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58B14F3D" w14:textId="77777777" w:rsidR="00766354" w:rsidRDefault="00766354" w:rsidP="00766354">
      <w:pPr>
        <w:jc w:val="both"/>
        <w:rPr>
          <w:rFonts w:ascii="GHEA Grapalat" w:hAnsi="GHEA Grapalat"/>
        </w:rPr>
      </w:pPr>
    </w:p>
    <w:p w14:paraId="2539C395" w14:textId="77777777" w:rsidR="00766354" w:rsidRDefault="00766354" w:rsidP="00766354">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3410FE9A" w14:textId="77777777" w:rsidR="00766354" w:rsidRDefault="00766354" w:rsidP="00766354">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0B041AC3" w14:textId="77777777" w:rsidR="00766354" w:rsidRDefault="00766354" w:rsidP="00766354">
      <w:pPr>
        <w:jc w:val="both"/>
        <w:rPr>
          <w:rFonts w:ascii="GHEA Grapalat" w:hAnsi="GHEA Grapalat"/>
          <w:sz w:val="18"/>
          <w:szCs w:val="18"/>
        </w:rPr>
      </w:pPr>
    </w:p>
    <w:p w14:paraId="378362E3" w14:textId="77777777" w:rsidR="00766354" w:rsidRPr="00B16483" w:rsidRDefault="00766354" w:rsidP="00766354">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46757335" w14:textId="77777777" w:rsidR="00766354" w:rsidRDefault="00766354" w:rsidP="00766354">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14:paraId="22D1A2CE" w14:textId="77777777" w:rsidR="00766354" w:rsidRPr="00D3436F" w:rsidRDefault="00766354" w:rsidP="00766354">
      <w:pPr>
        <w:tabs>
          <w:tab w:val="left" w:pos="7371"/>
        </w:tabs>
        <w:spacing w:after="160"/>
        <w:ind w:left="3544" w:firstLine="3"/>
        <w:jc w:val="both"/>
        <w:rPr>
          <w:rFonts w:ascii="GHEA Grapalat" w:hAnsi="GHEA Grapalat"/>
          <w:sz w:val="16"/>
        </w:rPr>
      </w:pPr>
    </w:p>
    <w:p w14:paraId="5F5F778D" w14:textId="77777777" w:rsidR="00766354" w:rsidRDefault="00766354" w:rsidP="00766354">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C7A3755" w14:textId="77777777" w:rsidR="00766354" w:rsidRDefault="00766354" w:rsidP="00766354">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27A9B34A" w14:textId="27EB1E38" w:rsidR="00766354" w:rsidRPr="003D58E1" w:rsidRDefault="00766354" w:rsidP="00766354">
      <w:pPr>
        <w:pStyle w:val="ListParagraph"/>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3F49DF">
        <w:rPr>
          <w:rFonts w:ascii="GHEA Grapalat" w:hAnsi="GHEA Grapalat"/>
        </w:rPr>
        <w:t xml:space="preserve">срочная процедура закупки от одного человека </w:t>
      </w:r>
      <w:r w:rsidRPr="003D58E1">
        <w:rPr>
          <w:rFonts w:ascii="GHEA Grapalat" w:hAnsi="GHEA Grapalat"/>
        </w:rPr>
        <w:t xml:space="preserve"> под кодом "--- BMAPDzB ---/---"*,и обязуется в случае признания отобранным участником в порядке и сроки, установленные настоящим приглашением  представить обеспечение </w:t>
      </w:r>
      <w:r w:rsidRPr="003D58E1">
        <w:rPr>
          <w:rFonts w:ascii="GHEA Grapalat" w:hAnsi="GHEA Grapalat"/>
        </w:rPr>
        <w:lastRenderedPageBreak/>
        <w:t>квалификации</w:t>
      </w:r>
      <w:r w:rsidRPr="003D58E1">
        <w:rPr>
          <w:rFonts w:ascii="GHEA Grapalat" w:hAnsi="GHEA Grapalat"/>
          <w:vertAlign w:val="superscript"/>
        </w:rPr>
        <w:t>16</w:t>
      </w:r>
      <w:r w:rsidRPr="003D58E1">
        <w:rPr>
          <w:rFonts w:ascii="GHEA Grapalat" w:hAnsi="GHEA Grapalat"/>
        </w:rPr>
        <w:t>,</w:t>
      </w:r>
    </w:p>
    <w:p w14:paraId="344FD7A7" w14:textId="34FAFC9C" w:rsidR="00766354" w:rsidRDefault="00766354" w:rsidP="00766354">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Pr="00652D05">
        <w:rPr>
          <w:rFonts w:ascii="GHEA Grapalat" w:hAnsi="GHEA Grapalat"/>
        </w:rPr>
        <w:t>открыт</w:t>
      </w:r>
      <w:r w:rsidRPr="00D3436F">
        <w:rPr>
          <w:rFonts w:ascii="GHEA Grapalat" w:hAnsi="GHEA Grapalat"/>
        </w:rPr>
        <w:t>ом</w:t>
      </w:r>
      <w:r w:rsidRPr="00652D05">
        <w:rPr>
          <w:rFonts w:ascii="GHEA Grapalat" w:hAnsi="GHEA Grapalat"/>
        </w:rPr>
        <w:t xml:space="preserve"> конкурс</w:t>
      </w:r>
      <w:r w:rsidRPr="00D3436F">
        <w:rPr>
          <w:rFonts w:ascii="GHEA Grapalat" w:hAnsi="GHEA Grapalat"/>
        </w:rPr>
        <w:t>е</w:t>
      </w:r>
      <w:r>
        <w:rPr>
          <w:rFonts w:ascii="GHEA Grapalat" w:hAnsi="GHEA Grapalat"/>
        </w:rPr>
        <w:t xml:space="preserve"> под кодом </w:t>
      </w:r>
      <w:r w:rsidR="00C53EE7">
        <w:rPr>
          <w:rFonts w:ascii="Sylfaen" w:hAnsi="Sylfaen"/>
          <w:lang w:val="hy-AM"/>
        </w:rPr>
        <w:t>20ՊՈԼ-ՀՄԱԱՊՁԲ-2021/17</w:t>
      </w:r>
    </w:p>
    <w:p w14:paraId="7610FD3A" w14:textId="77777777" w:rsidR="00766354" w:rsidRDefault="00766354" w:rsidP="00766354">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14:paraId="04CF98EE" w14:textId="66C2FC20" w:rsidR="00766354" w:rsidRDefault="00766354" w:rsidP="00766354">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F49DF">
        <w:rPr>
          <w:rFonts w:ascii="GHEA Grapalat" w:hAnsi="GHEA Grapalat"/>
        </w:rPr>
        <w:t xml:space="preserve">срочная процедура закупки от одного человека </w:t>
      </w:r>
      <w:r>
        <w:rPr>
          <w:rFonts w:ascii="GHEA Grapalat" w:hAnsi="GHEA Grapalat"/>
        </w:rPr>
        <w:t xml:space="preserve"> случая     одновременного </w:t>
      </w:r>
    </w:p>
    <w:p w14:paraId="2B2A8382" w14:textId="77777777" w:rsidR="00766354" w:rsidRDefault="00766354" w:rsidP="00766354">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1903C9AD" w14:textId="77777777" w:rsidR="00766354" w:rsidRDefault="00766354" w:rsidP="00766354">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415CB535" w14:textId="77777777" w:rsidR="00766354" w:rsidRDefault="00766354" w:rsidP="00766354">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1CA09769" w14:textId="77777777" w:rsidR="00766354" w:rsidRDefault="00766354" w:rsidP="00766354">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7DD52DC" w14:textId="77777777" w:rsidR="00766354" w:rsidRDefault="00766354" w:rsidP="00766354">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60C0B935" w14:textId="77777777" w:rsidR="00766354" w:rsidRDefault="00766354" w:rsidP="00766354">
      <w:pPr>
        <w:widowControl w:val="0"/>
        <w:spacing w:after="160"/>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p>
    <w:p w14:paraId="5C8E06AF" w14:textId="77777777" w:rsidR="00766354" w:rsidRDefault="00766354" w:rsidP="00766354">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14:paraId="4FA35F02" w14:textId="77777777" w:rsidR="00766354" w:rsidRDefault="00766354" w:rsidP="00766354">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4980BE18" w14:textId="77777777" w:rsidR="00766354" w:rsidRPr="009A73EA" w:rsidRDefault="00766354" w:rsidP="00766354">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FootnoteReference"/>
          <w:rFonts w:ascii="GHEA Grapalat" w:hAnsi="GHEA Grapalat"/>
          <w:sz w:val="28"/>
          <w:szCs w:val="28"/>
        </w:rPr>
        <w:footnoteReference w:customMarkFollows="1" w:id="10"/>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14:paraId="6B098DE9" w14:textId="77777777" w:rsidR="00766354" w:rsidRDefault="00766354" w:rsidP="00766354">
      <w:pPr>
        <w:rPr>
          <w:rFonts w:ascii="GHEA Grapalat" w:hAnsi="GHEA Grapalat"/>
        </w:rPr>
      </w:pPr>
    </w:p>
    <w:p w14:paraId="689612C3" w14:textId="77777777" w:rsidR="00766354" w:rsidRDefault="00766354" w:rsidP="00766354">
      <w:pPr>
        <w:jc w:val="both"/>
        <w:rPr>
          <w:rFonts w:ascii="GHEA Grapalat" w:hAnsi="GHEA Grapalat"/>
        </w:rPr>
      </w:pPr>
      <w:r>
        <w:rPr>
          <w:rFonts w:ascii="GHEA Grapalat" w:hAnsi="GHEA Grapalat"/>
        </w:rPr>
        <w:t xml:space="preserve"> </w:t>
      </w:r>
    </w:p>
    <w:p w14:paraId="605AAB10" w14:textId="77777777" w:rsidR="00766354" w:rsidRDefault="00766354" w:rsidP="00766354">
      <w:pPr>
        <w:jc w:val="both"/>
        <w:rPr>
          <w:rFonts w:ascii="GHEA Grapalat" w:hAnsi="GHEA Grapalat"/>
        </w:rPr>
      </w:pPr>
      <w:r>
        <w:rPr>
          <w:rFonts w:ascii="GHEA Grapalat" w:hAnsi="GHEA Grapalat"/>
        </w:rPr>
        <w:t xml:space="preserve">Прилагается  полное описание предлагаемого   ----------------------------     товара, </w:t>
      </w:r>
    </w:p>
    <w:p w14:paraId="1161780E" w14:textId="77777777" w:rsidR="00766354" w:rsidRDefault="00766354" w:rsidP="00766354">
      <w:pPr>
        <w:jc w:val="both"/>
        <w:rPr>
          <w:rFonts w:ascii="GHEA Grapalat" w:hAnsi="GHEA Grapalat"/>
        </w:rPr>
      </w:pPr>
      <w:r>
        <w:rPr>
          <w:rFonts w:ascii="GHEA Grapalat" w:hAnsi="GHEA Grapalat"/>
          <w:sz w:val="16"/>
        </w:rPr>
        <w:t xml:space="preserve">                                                                                                             наименование участника</w:t>
      </w:r>
    </w:p>
    <w:p w14:paraId="6347727F" w14:textId="77777777" w:rsidR="00766354" w:rsidRDefault="00766354" w:rsidP="00766354">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14:paraId="470061EE" w14:textId="77777777" w:rsidR="00766354" w:rsidRDefault="00766354" w:rsidP="00766354">
      <w:pPr>
        <w:tabs>
          <w:tab w:val="left" w:pos="7371"/>
        </w:tabs>
        <w:spacing w:after="160"/>
        <w:ind w:left="3544" w:firstLine="3"/>
        <w:jc w:val="both"/>
        <w:rPr>
          <w:rFonts w:ascii="GHEA Grapalat" w:hAnsi="GHEA Grapalat"/>
          <w:sz w:val="16"/>
          <w:lang w:val="hy-AM"/>
        </w:rPr>
      </w:pPr>
    </w:p>
    <w:p w14:paraId="74B9C199" w14:textId="77777777" w:rsidR="00766354" w:rsidRPr="000811C1" w:rsidRDefault="00766354" w:rsidP="00766354">
      <w:pPr>
        <w:tabs>
          <w:tab w:val="left" w:pos="7371"/>
        </w:tabs>
        <w:spacing w:after="160"/>
        <w:ind w:left="3544" w:firstLine="3"/>
        <w:jc w:val="both"/>
        <w:rPr>
          <w:rFonts w:ascii="GHEA Grapalat" w:hAnsi="GHEA Grapalat"/>
          <w:sz w:val="16"/>
          <w:lang w:val="hy-AM"/>
        </w:rPr>
      </w:pPr>
    </w:p>
    <w:p w14:paraId="1544F821" w14:textId="77777777" w:rsidR="00766354" w:rsidRPr="00D3436F" w:rsidRDefault="00766354" w:rsidP="00766354">
      <w:pPr>
        <w:tabs>
          <w:tab w:val="left" w:pos="7371"/>
        </w:tabs>
        <w:spacing w:after="160"/>
        <w:ind w:left="3544" w:firstLine="3"/>
        <w:jc w:val="both"/>
        <w:rPr>
          <w:rFonts w:ascii="GHEA Grapalat" w:hAnsi="GHEA Grapalat"/>
          <w:sz w:val="16"/>
        </w:rPr>
      </w:pPr>
    </w:p>
    <w:p w14:paraId="11EFD30C" w14:textId="77777777" w:rsidR="00766354" w:rsidRPr="00770B03" w:rsidRDefault="00766354" w:rsidP="00766354">
      <w:pPr>
        <w:tabs>
          <w:tab w:val="left" w:pos="7371"/>
        </w:tabs>
        <w:spacing w:after="160"/>
        <w:ind w:left="3544" w:firstLine="3"/>
        <w:jc w:val="both"/>
        <w:rPr>
          <w:rFonts w:ascii="GHEA Grapalat" w:hAnsi="GHEA Grapalat"/>
          <w:sz w:val="16"/>
        </w:rPr>
      </w:pPr>
    </w:p>
    <w:p w14:paraId="38802AA8" w14:textId="77777777" w:rsidR="00766354" w:rsidRPr="000C1746" w:rsidRDefault="00766354" w:rsidP="00766354">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27F14AD2" w14:textId="77777777" w:rsidR="00766354" w:rsidRPr="000C1746" w:rsidRDefault="00766354" w:rsidP="00766354">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6ED02152" w14:textId="77777777" w:rsidR="00766354" w:rsidRPr="000C1746" w:rsidRDefault="00766354" w:rsidP="00766354">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419B281F" w14:textId="77777777" w:rsidR="00766354" w:rsidRPr="009044F1" w:rsidRDefault="00766354" w:rsidP="00766354">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785F054D" w14:textId="77777777" w:rsidR="00766354" w:rsidRDefault="00766354" w:rsidP="00766354">
      <w:pPr>
        <w:rPr>
          <w:rFonts w:ascii="GHEA Grapalat" w:hAnsi="GHEA Grapalat"/>
          <w:b/>
        </w:rPr>
      </w:pPr>
      <w:r>
        <w:rPr>
          <w:rFonts w:ascii="GHEA Grapalat" w:hAnsi="GHEA Grapalat"/>
          <w:b/>
        </w:rPr>
        <w:br w:type="page"/>
      </w:r>
    </w:p>
    <w:p w14:paraId="705B4538" w14:textId="77777777" w:rsidR="00766354" w:rsidRDefault="00766354" w:rsidP="00766354">
      <w:pPr>
        <w:rPr>
          <w:rFonts w:ascii="GHEA Grapalat" w:hAnsi="GHEA Grapalat"/>
          <w:b/>
        </w:rPr>
      </w:pPr>
    </w:p>
    <w:p w14:paraId="787B650F" w14:textId="77777777" w:rsidR="00766354" w:rsidRPr="009044F1" w:rsidRDefault="00766354" w:rsidP="00766354">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30E0EA0F" w14:textId="5AA0DCA4" w:rsidR="00766354" w:rsidRPr="009044F1" w:rsidRDefault="00766354" w:rsidP="00766354">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3F49DF">
        <w:rPr>
          <w:rFonts w:ascii="GHEA Grapalat" w:hAnsi="GHEA Grapalat"/>
          <w:b/>
          <w:sz w:val="24"/>
          <w:szCs w:val="24"/>
        </w:rPr>
        <w:t xml:space="preserve">срочная процедура закупки от одного человека </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53EE7">
        <w:rPr>
          <w:rFonts w:ascii="Sylfaen" w:hAnsi="Sylfaen"/>
          <w:sz w:val="24"/>
          <w:szCs w:val="24"/>
          <w:lang w:val="hy-AM"/>
        </w:rPr>
        <w:t>20ՊՈԼ-ՀՄԱԱՊՁԲ-2021/17</w:t>
      </w:r>
    </w:p>
    <w:p w14:paraId="3F8013CC" w14:textId="77777777" w:rsidR="00766354" w:rsidRPr="009044F1" w:rsidRDefault="00766354" w:rsidP="00766354">
      <w:pPr>
        <w:widowControl w:val="0"/>
        <w:spacing w:after="160"/>
        <w:ind w:left="567" w:right="565"/>
        <w:jc w:val="center"/>
        <w:rPr>
          <w:rFonts w:ascii="GHEA Grapalat" w:hAnsi="GHEA Grapalat"/>
          <w:b/>
        </w:rPr>
      </w:pPr>
    </w:p>
    <w:p w14:paraId="2F84447D" w14:textId="77777777" w:rsidR="00766354" w:rsidRPr="009044F1" w:rsidRDefault="00766354" w:rsidP="00766354">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00443EEA" w14:textId="77777777" w:rsidR="00766354" w:rsidRPr="009044F1" w:rsidRDefault="00766354" w:rsidP="00766354">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14:paraId="552E3FC5" w14:textId="77777777" w:rsidR="00766354" w:rsidRPr="009044F1" w:rsidRDefault="00766354" w:rsidP="00766354">
      <w:pPr>
        <w:pStyle w:val="Heading3"/>
        <w:keepNext w:val="0"/>
        <w:widowControl w:val="0"/>
        <w:spacing w:after="160" w:line="240" w:lineRule="auto"/>
        <w:ind w:left="567" w:right="565"/>
        <w:rPr>
          <w:rFonts w:ascii="GHEA Grapalat" w:hAnsi="GHEA Grapalat" w:cs="Arial"/>
          <w:sz w:val="24"/>
          <w:szCs w:val="24"/>
        </w:rPr>
      </w:pPr>
    </w:p>
    <w:p w14:paraId="6A513B36" w14:textId="77777777" w:rsidR="00766354" w:rsidRPr="00430541" w:rsidRDefault="00766354" w:rsidP="00766354">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49597C41" w14:textId="77777777" w:rsidR="00766354" w:rsidRPr="00430541" w:rsidRDefault="00766354" w:rsidP="00766354">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0900AA33" w14:textId="77777777" w:rsidR="00766354" w:rsidRPr="009044F1" w:rsidRDefault="00766354" w:rsidP="00766354">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Pr="009044F1">
        <w:rPr>
          <w:rFonts w:ascii="GHEA Grapalat" w:hAnsi="GHEA Grapalat"/>
        </w:rPr>
        <w:t>---BMAPDzB---/---</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766354" w:rsidRPr="00206AF8" w14:paraId="18AC037C" w14:textId="77777777" w:rsidTr="00563CD2">
        <w:tc>
          <w:tcPr>
            <w:tcW w:w="1042" w:type="dxa"/>
            <w:vMerge w:val="restart"/>
            <w:vAlign w:val="center"/>
          </w:tcPr>
          <w:p w14:paraId="798E1F2C" w14:textId="77777777" w:rsidR="00766354" w:rsidRDefault="00766354" w:rsidP="00563CD2">
            <w:pPr>
              <w:widowControl w:val="0"/>
              <w:jc w:val="center"/>
              <w:rPr>
                <w:rFonts w:ascii="GHEA Grapalat" w:hAnsi="GHEA Grapalat"/>
                <w:b/>
                <w:sz w:val="20"/>
                <w:szCs w:val="20"/>
              </w:rPr>
            </w:pPr>
          </w:p>
          <w:p w14:paraId="5C4EC11C" w14:textId="77777777" w:rsidR="00766354" w:rsidRPr="00206AF8" w:rsidRDefault="00766354" w:rsidP="00563CD2">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4533F30" w14:textId="77777777" w:rsidR="00766354" w:rsidRPr="00206AF8" w:rsidRDefault="00766354" w:rsidP="00563CD2">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766354" w:rsidRPr="00206AF8" w14:paraId="49B0B901" w14:textId="77777777" w:rsidTr="00563CD2">
        <w:trPr>
          <w:trHeight w:val="696"/>
        </w:trPr>
        <w:tc>
          <w:tcPr>
            <w:tcW w:w="1042" w:type="dxa"/>
            <w:vMerge/>
            <w:vAlign w:val="center"/>
          </w:tcPr>
          <w:p w14:paraId="1A0E66DE" w14:textId="77777777" w:rsidR="00766354" w:rsidRPr="00206AF8" w:rsidRDefault="00766354" w:rsidP="00563CD2">
            <w:pPr>
              <w:widowControl w:val="0"/>
              <w:jc w:val="center"/>
              <w:rPr>
                <w:rFonts w:ascii="GHEA Grapalat" w:hAnsi="GHEA Grapalat"/>
                <w:b/>
                <w:bCs/>
                <w:sz w:val="20"/>
                <w:szCs w:val="20"/>
              </w:rPr>
            </w:pPr>
          </w:p>
        </w:tc>
        <w:tc>
          <w:tcPr>
            <w:tcW w:w="1605" w:type="dxa"/>
            <w:vAlign w:val="center"/>
          </w:tcPr>
          <w:p w14:paraId="358D1CAE" w14:textId="77777777" w:rsidR="00766354" w:rsidRDefault="00766354" w:rsidP="00563CD2">
            <w:pPr>
              <w:widowControl w:val="0"/>
              <w:jc w:val="center"/>
              <w:rPr>
                <w:rFonts w:ascii="GHEA Grapalat" w:hAnsi="GHEA Grapalat"/>
                <w:b/>
                <w:sz w:val="20"/>
                <w:szCs w:val="20"/>
              </w:rPr>
            </w:pPr>
            <w:r>
              <w:rPr>
                <w:rFonts w:ascii="GHEA Grapalat" w:hAnsi="GHEA Grapalat"/>
                <w:b/>
                <w:sz w:val="20"/>
                <w:szCs w:val="20"/>
              </w:rPr>
              <w:t>фирменное</w:t>
            </w:r>
          </w:p>
          <w:p w14:paraId="01920460" w14:textId="77777777" w:rsidR="00766354" w:rsidRPr="00206AF8" w:rsidRDefault="00766354" w:rsidP="00563CD2">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59BE7D16" w14:textId="77777777" w:rsidR="00766354" w:rsidRPr="00206AF8" w:rsidRDefault="00766354" w:rsidP="00563CD2">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7BD1A741" w14:textId="77777777" w:rsidR="00766354" w:rsidRPr="00BF7253" w:rsidRDefault="00766354" w:rsidP="00563CD2">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14:paraId="350A745B" w14:textId="77777777" w:rsidR="00766354" w:rsidRPr="00206AF8" w:rsidRDefault="00766354" w:rsidP="00563CD2">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6D1E97C1" w14:textId="77777777" w:rsidR="00766354" w:rsidRPr="00206AF8" w:rsidRDefault="00766354" w:rsidP="00563CD2">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766354" w:rsidRPr="00206AF8" w14:paraId="15E8690F" w14:textId="77777777" w:rsidTr="00563CD2">
        <w:tc>
          <w:tcPr>
            <w:tcW w:w="1042" w:type="dxa"/>
          </w:tcPr>
          <w:p w14:paraId="1BB638CD" w14:textId="77777777" w:rsidR="00766354" w:rsidRPr="00206AF8" w:rsidRDefault="00766354" w:rsidP="00563CD2">
            <w:pPr>
              <w:pStyle w:val="Heading3"/>
              <w:keepNext w:val="0"/>
              <w:widowControl w:val="0"/>
              <w:spacing w:line="240" w:lineRule="auto"/>
              <w:jc w:val="left"/>
              <w:rPr>
                <w:rFonts w:ascii="GHEA Grapalat" w:hAnsi="GHEA Grapalat"/>
                <w:b/>
              </w:rPr>
            </w:pPr>
          </w:p>
        </w:tc>
        <w:tc>
          <w:tcPr>
            <w:tcW w:w="1605" w:type="dxa"/>
          </w:tcPr>
          <w:p w14:paraId="38ADD75B" w14:textId="77777777" w:rsidR="00766354" w:rsidRPr="00206AF8" w:rsidRDefault="00766354" w:rsidP="00563CD2">
            <w:pPr>
              <w:pStyle w:val="Heading3"/>
              <w:keepNext w:val="0"/>
              <w:widowControl w:val="0"/>
              <w:spacing w:line="240" w:lineRule="auto"/>
              <w:jc w:val="left"/>
              <w:rPr>
                <w:rFonts w:ascii="GHEA Grapalat" w:hAnsi="GHEA Grapalat"/>
                <w:b/>
              </w:rPr>
            </w:pPr>
          </w:p>
        </w:tc>
        <w:tc>
          <w:tcPr>
            <w:tcW w:w="1463" w:type="dxa"/>
          </w:tcPr>
          <w:p w14:paraId="002B9175" w14:textId="77777777" w:rsidR="00766354" w:rsidRPr="00206AF8" w:rsidRDefault="00766354" w:rsidP="00563CD2">
            <w:pPr>
              <w:pStyle w:val="Heading3"/>
              <w:keepNext w:val="0"/>
              <w:widowControl w:val="0"/>
              <w:spacing w:line="240" w:lineRule="auto"/>
              <w:jc w:val="left"/>
              <w:rPr>
                <w:rFonts w:ascii="GHEA Grapalat" w:hAnsi="GHEA Grapalat"/>
                <w:b/>
              </w:rPr>
            </w:pPr>
          </w:p>
        </w:tc>
        <w:tc>
          <w:tcPr>
            <w:tcW w:w="1699" w:type="dxa"/>
          </w:tcPr>
          <w:p w14:paraId="2277EF5A" w14:textId="77777777" w:rsidR="00766354" w:rsidRPr="00206AF8" w:rsidRDefault="00766354" w:rsidP="00563CD2">
            <w:pPr>
              <w:pStyle w:val="Heading3"/>
              <w:keepNext w:val="0"/>
              <w:widowControl w:val="0"/>
              <w:spacing w:line="240" w:lineRule="auto"/>
              <w:jc w:val="left"/>
              <w:rPr>
                <w:rFonts w:ascii="GHEA Grapalat" w:hAnsi="GHEA Grapalat"/>
                <w:b/>
              </w:rPr>
            </w:pPr>
          </w:p>
        </w:tc>
        <w:tc>
          <w:tcPr>
            <w:tcW w:w="1727" w:type="dxa"/>
          </w:tcPr>
          <w:p w14:paraId="6E260BDD" w14:textId="77777777" w:rsidR="00766354" w:rsidRPr="00206AF8" w:rsidRDefault="00766354" w:rsidP="00563CD2">
            <w:pPr>
              <w:pStyle w:val="Heading3"/>
              <w:keepNext w:val="0"/>
              <w:widowControl w:val="0"/>
              <w:spacing w:line="240" w:lineRule="auto"/>
              <w:jc w:val="left"/>
              <w:rPr>
                <w:rFonts w:ascii="GHEA Grapalat" w:hAnsi="GHEA Grapalat"/>
                <w:b/>
              </w:rPr>
            </w:pPr>
          </w:p>
        </w:tc>
        <w:tc>
          <w:tcPr>
            <w:tcW w:w="1750" w:type="dxa"/>
          </w:tcPr>
          <w:p w14:paraId="44A2000A" w14:textId="77777777" w:rsidR="00766354" w:rsidRPr="00206AF8" w:rsidRDefault="00766354" w:rsidP="00563CD2">
            <w:pPr>
              <w:pStyle w:val="Heading3"/>
              <w:keepNext w:val="0"/>
              <w:widowControl w:val="0"/>
              <w:spacing w:line="240" w:lineRule="auto"/>
              <w:jc w:val="left"/>
              <w:rPr>
                <w:rFonts w:ascii="GHEA Grapalat" w:hAnsi="GHEA Grapalat"/>
                <w:b/>
              </w:rPr>
            </w:pPr>
          </w:p>
        </w:tc>
      </w:tr>
      <w:tr w:rsidR="00766354" w:rsidRPr="00206AF8" w14:paraId="73D85B56" w14:textId="77777777" w:rsidTr="00563CD2">
        <w:tc>
          <w:tcPr>
            <w:tcW w:w="1042" w:type="dxa"/>
          </w:tcPr>
          <w:p w14:paraId="10132DBB" w14:textId="77777777" w:rsidR="00766354" w:rsidRPr="00206AF8" w:rsidRDefault="00766354" w:rsidP="00563CD2">
            <w:pPr>
              <w:pStyle w:val="Heading3"/>
              <w:keepNext w:val="0"/>
              <w:widowControl w:val="0"/>
              <w:spacing w:line="240" w:lineRule="auto"/>
              <w:jc w:val="left"/>
              <w:rPr>
                <w:rFonts w:ascii="GHEA Grapalat" w:hAnsi="GHEA Grapalat"/>
                <w:b/>
              </w:rPr>
            </w:pPr>
          </w:p>
        </w:tc>
        <w:tc>
          <w:tcPr>
            <w:tcW w:w="1605" w:type="dxa"/>
          </w:tcPr>
          <w:p w14:paraId="4ACE2B23" w14:textId="77777777" w:rsidR="00766354" w:rsidRPr="00206AF8" w:rsidRDefault="00766354" w:rsidP="00563CD2">
            <w:pPr>
              <w:pStyle w:val="Heading3"/>
              <w:keepNext w:val="0"/>
              <w:widowControl w:val="0"/>
              <w:spacing w:line="240" w:lineRule="auto"/>
              <w:jc w:val="left"/>
              <w:rPr>
                <w:rFonts w:ascii="GHEA Grapalat" w:hAnsi="GHEA Grapalat"/>
                <w:b/>
              </w:rPr>
            </w:pPr>
          </w:p>
        </w:tc>
        <w:tc>
          <w:tcPr>
            <w:tcW w:w="1463" w:type="dxa"/>
          </w:tcPr>
          <w:p w14:paraId="6259AD23" w14:textId="77777777" w:rsidR="00766354" w:rsidRPr="00206AF8" w:rsidRDefault="00766354" w:rsidP="00563CD2">
            <w:pPr>
              <w:pStyle w:val="Heading3"/>
              <w:keepNext w:val="0"/>
              <w:widowControl w:val="0"/>
              <w:spacing w:line="240" w:lineRule="auto"/>
              <w:jc w:val="left"/>
              <w:rPr>
                <w:rFonts w:ascii="GHEA Grapalat" w:hAnsi="GHEA Grapalat"/>
                <w:b/>
              </w:rPr>
            </w:pPr>
          </w:p>
        </w:tc>
        <w:tc>
          <w:tcPr>
            <w:tcW w:w="1699" w:type="dxa"/>
          </w:tcPr>
          <w:p w14:paraId="2554063C" w14:textId="77777777" w:rsidR="00766354" w:rsidRPr="00206AF8" w:rsidRDefault="00766354" w:rsidP="00563CD2">
            <w:pPr>
              <w:pStyle w:val="Heading3"/>
              <w:keepNext w:val="0"/>
              <w:widowControl w:val="0"/>
              <w:spacing w:line="240" w:lineRule="auto"/>
              <w:jc w:val="left"/>
              <w:rPr>
                <w:rFonts w:ascii="GHEA Grapalat" w:hAnsi="GHEA Grapalat"/>
                <w:b/>
              </w:rPr>
            </w:pPr>
          </w:p>
        </w:tc>
        <w:tc>
          <w:tcPr>
            <w:tcW w:w="1727" w:type="dxa"/>
          </w:tcPr>
          <w:p w14:paraId="23800291" w14:textId="77777777" w:rsidR="00766354" w:rsidRPr="00206AF8" w:rsidRDefault="00766354" w:rsidP="00563CD2">
            <w:pPr>
              <w:pStyle w:val="Heading3"/>
              <w:keepNext w:val="0"/>
              <w:widowControl w:val="0"/>
              <w:spacing w:line="240" w:lineRule="auto"/>
              <w:jc w:val="left"/>
              <w:rPr>
                <w:rFonts w:ascii="GHEA Grapalat" w:hAnsi="GHEA Grapalat"/>
                <w:b/>
              </w:rPr>
            </w:pPr>
          </w:p>
        </w:tc>
        <w:tc>
          <w:tcPr>
            <w:tcW w:w="1750" w:type="dxa"/>
          </w:tcPr>
          <w:p w14:paraId="00EF3531" w14:textId="77777777" w:rsidR="00766354" w:rsidRPr="00206AF8" w:rsidRDefault="00766354" w:rsidP="00563CD2">
            <w:pPr>
              <w:pStyle w:val="Heading3"/>
              <w:keepNext w:val="0"/>
              <w:widowControl w:val="0"/>
              <w:spacing w:line="240" w:lineRule="auto"/>
              <w:jc w:val="left"/>
              <w:rPr>
                <w:rFonts w:ascii="GHEA Grapalat" w:hAnsi="GHEA Grapalat"/>
                <w:b/>
              </w:rPr>
            </w:pPr>
          </w:p>
        </w:tc>
      </w:tr>
      <w:tr w:rsidR="00766354" w:rsidRPr="00206AF8" w14:paraId="61F1A045" w14:textId="77777777" w:rsidTr="00563CD2">
        <w:tc>
          <w:tcPr>
            <w:tcW w:w="1042" w:type="dxa"/>
          </w:tcPr>
          <w:p w14:paraId="4E34D779" w14:textId="77777777" w:rsidR="00766354" w:rsidRPr="00206AF8" w:rsidRDefault="00766354" w:rsidP="00563CD2">
            <w:pPr>
              <w:pStyle w:val="Heading3"/>
              <w:keepNext w:val="0"/>
              <w:widowControl w:val="0"/>
              <w:spacing w:line="240" w:lineRule="auto"/>
              <w:jc w:val="left"/>
              <w:rPr>
                <w:rFonts w:ascii="GHEA Grapalat" w:hAnsi="GHEA Grapalat"/>
                <w:b/>
              </w:rPr>
            </w:pPr>
          </w:p>
        </w:tc>
        <w:tc>
          <w:tcPr>
            <w:tcW w:w="1605" w:type="dxa"/>
          </w:tcPr>
          <w:p w14:paraId="5C3B0B41" w14:textId="77777777" w:rsidR="00766354" w:rsidRPr="00206AF8" w:rsidRDefault="00766354" w:rsidP="00563CD2">
            <w:pPr>
              <w:pStyle w:val="Heading3"/>
              <w:keepNext w:val="0"/>
              <w:widowControl w:val="0"/>
              <w:spacing w:line="240" w:lineRule="auto"/>
              <w:jc w:val="left"/>
              <w:rPr>
                <w:rFonts w:ascii="GHEA Grapalat" w:hAnsi="GHEA Grapalat"/>
                <w:b/>
              </w:rPr>
            </w:pPr>
          </w:p>
        </w:tc>
        <w:tc>
          <w:tcPr>
            <w:tcW w:w="1463" w:type="dxa"/>
          </w:tcPr>
          <w:p w14:paraId="602BB5B2" w14:textId="77777777" w:rsidR="00766354" w:rsidRPr="00206AF8" w:rsidRDefault="00766354" w:rsidP="00563CD2">
            <w:pPr>
              <w:pStyle w:val="Heading3"/>
              <w:keepNext w:val="0"/>
              <w:widowControl w:val="0"/>
              <w:spacing w:line="240" w:lineRule="auto"/>
              <w:jc w:val="left"/>
              <w:rPr>
                <w:rFonts w:ascii="GHEA Grapalat" w:hAnsi="GHEA Grapalat"/>
                <w:b/>
              </w:rPr>
            </w:pPr>
          </w:p>
        </w:tc>
        <w:tc>
          <w:tcPr>
            <w:tcW w:w="1699" w:type="dxa"/>
          </w:tcPr>
          <w:p w14:paraId="07E65BE3" w14:textId="77777777" w:rsidR="00766354" w:rsidRPr="00206AF8" w:rsidRDefault="00766354" w:rsidP="00563CD2">
            <w:pPr>
              <w:pStyle w:val="Heading3"/>
              <w:keepNext w:val="0"/>
              <w:widowControl w:val="0"/>
              <w:spacing w:line="240" w:lineRule="auto"/>
              <w:jc w:val="left"/>
              <w:rPr>
                <w:rFonts w:ascii="GHEA Grapalat" w:hAnsi="GHEA Grapalat"/>
                <w:b/>
              </w:rPr>
            </w:pPr>
          </w:p>
        </w:tc>
        <w:tc>
          <w:tcPr>
            <w:tcW w:w="1727" w:type="dxa"/>
          </w:tcPr>
          <w:p w14:paraId="2B5FCE5C" w14:textId="77777777" w:rsidR="00766354" w:rsidRPr="00206AF8" w:rsidRDefault="00766354" w:rsidP="00563CD2">
            <w:pPr>
              <w:pStyle w:val="Heading3"/>
              <w:keepNext w:val="0"/>
              <w:widowControl w:val="0"/>
              <w:spacing w:line="240" w:lineRule="auto"/>
              <w:jc w:val="left"/>
              <w:rPr>
                <w:rFonts w:ascii="GHEA Grapalat" w:hAnsi="GHEA Grapalat"/>
                <w:b/>
              </w:rPr>
            </w:pPr>
          </w:p>
        </w:tc>
        <w:tc>
          <w:tcPr>
            <w:tcW w:w="1750" w:type="dxa"/>
          </w:tcPr>
          <w:p w14:paraId="157C706C" w14:textId="77777777" w:rsidR="00766354" w:rsidRPr="00206AF8" w:rsidRDefault="00766354" w:rsidP="00563CD2">
            <w:pPr>
              <w:pStyle w:val="Heading3"/>
              <w:keepNext w:val="0"/>
              <w:widowControl w:val="0"/>
              <w:spacing w:line="240" w:lineRule="auto"/>
              <w:jc w:val="left"/>
              <w:rPr>
                <w:rFonts w:ascii="GHEA Grapalat" w:hAnsi="GHEA Grapalat"/>
                <w:b/>
              </w:rPr>
            </w:pPr>
          </w:p>
        </w:tc>
      </w:tr>
    </w:tbl>
    <w:p w14:paraId="0D9E6A62" w14:textId="77777777" w:rsidR="00766354" w:rsidRDefault="00766354" w:rsidP="00766354">
      <w:pPr>
        <w:widowControl w:val="0"/>
        <w:tabs>
          <w:tab w:val="left" w:pos="6804"/>
        </w:tabs>
        <w:jc w:val="center"/>
        <w:rPr>
          <w:rFonts w:ascii="GHEA Grapalat" w:hAnsi="GHEA Grapalat"/>
          <w:lang w:val="en-US"/>
        </w:rPr>
      </w:pPr>
    </w:p>
    <w:p w14:paraId="1163F9FC" w14:textId="77777777" w:rsidR="00766354" w:rsidRPr="00DD2B43" w:rsidRDefault="00766354" w:rsidP="00766354">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4379FDDB" w14:textId="77777777" w:rsidR="00766354" w:rsidRPr="00567D3B" w:rsidRDefault="00766354" w:rsidP="00766354">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3A0C9513" w14:textId="77777777" w:rsidR="00766354" w:rsidRPr="008875C7" w:rsidRDefault="00766354" w:rsidP="00766354">
      <w:pPr>
        <w:widowControl w:val="0"/>
        <w:spacing w:after="160"/>
        <w:jc w:val="right"/>
        <w:rPr>
          <w:rFonts w:ascii="GHEA Grapalat" w:hAnsi="GHEA Grapalat"/>
        </w:rPr>
      </w:pPr>
    </w:p>
    <w:p w14:paraId="0FBFBD91" w14:textId="77777777" w:rsidR="00766354" w:rsidRPr="00D5443D" w:rsidRDefault="00766354" w:rsidP="00766354">
      <w:pPr>
        <w:widowControl w:val="0"/>
        <w:spacing w:after="160"/>
        <w:jc w:val="right"/>
        <w:rPr>
          <w:rFonts w:ascii="GHEA Grapalat" w:hAnsi="GHEA Grapalat"/>
        </w:rPr>
      </w:pPr>
      <w:r w:rsidRPr="009044F1">
        <w:rPr>
          <w:rFonts w:ascii="GHEA Grapalat" w:hAnsi="GHEA Grapalat"/>
        </w:rPr>
        <w:t>М. П.</w:t>
      </w:r>
    </w:p>
    <w:p w14:paraId="49D817FA" w14:textId="77777777" w:rsidR="00766354" w:rsidRDefault="00766354" w:rsidP="00766354">
      <w:pPr>
        <w:rPr>
          <w:rFonts w:ascii="GHEA Grapalat" w:hAnsi="GHEA Grapalat"/>
        </w:rPr>
      </w:pPr>
      <w:r>
        <w:rPr>
          <w:rFonts w:ascii="GHEA Grapalat" w:hAnsi="GHEA Grapalat"/>
        </w:rPr>
        <w:br w:type="page"/>
      </w:r>
    </w:p>
    <w:p w14:paraId="021CA36C" w14:textId="77777777" w:rsidR="00766354" w:rsidRDefault="00766354" w:rsidP="00766354">
      <w:pPr>
        <w:jc w:val="right"/>
        <w:rPr>
          <w:rFonts w:ascii="GHEA Grapalat" w:hAnsi="GHEA Grapalat"/>
          <w:b/>
        </w:rPr>
      </w:pPr>
      <w:r>
        <w:rPr>
          <w:rFonts w:ascii="GHEA Grapalat" w:hAnsi="GHEA Grapalat"/>
          <w:b/>
        </w:rPr>
        <w:lastRenderedPageBreak/>
        <w:t xml:space="preserve">Приложение 1.2** </w:t>
      </w:r>
    </w:p>
    <w:p w14:paraId="1FB6124B" w14:textId="1C42F530" w:rsidR="00766354" w:rsidRPr="00FA6464" w:rsidRDefault="00766354" w:rsidP="00766354">
      <w:pPr>
        <w:jc w:val="right"/>
        <w:rPr>
          <w:rFonts w:ascii="GHEA Grapalat" w:hAnsi="GHEA Grapalat"/>
          <w:b/>
        </w:rPr>
      </w:pPr>
      <w:r w:rsidRPr="001439BD">
        <w:rPr>
          <w:rFonts w:ascii="GHEA Grapalat" w:hAnsi="GHEA Grapalat"/>
          <w:b/>
        </w:rPr>
        <w:t xml:space="preserve">к Приглашению на </w:t>
      </w:r>
      <w:r w:rsidR="003F49DF">
        <w:rPr>
          <w:rFonts w:ascii="GHEA Grapalat" w:hAnsi="GHEA Grapalat"/>
          <w:b/>
        </w:rPr>
        <w:t xml:space="preserve">срочная процедура закупки от одного человека </w:t>
      </w:r>
    </w:p>
    <w:p w14:paraId="26E89999" w14:textId="168D792C" w:rsidR="00766354" w:rsidRPr="009044F1" w:rsidRDefault="00766354" w:rsidP="00766354">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C53EE7">
        <w:rPr>
          <w:rFonts w:ascii="Sylfaen" w:hAnsi="Sylfaen"/>
          <w:i w:val="0"/>
          <w:sz w:val="24"/>
          <w:szCs w:val="24"/>
          <w:lang w:val="hy-AM"/>
        </w:rPr>
        <w:t>20ՊՈԼ-ՀՄԱԱՊՁԲ-2021/17</w:t>
      </w:r>
    </w:p>
    <w:p w14:paraId="44593E9A" w14:textId="77777777" w:rsidR="00766354" w:rsidRDefault="00766354" w:rsidP="00766354">
      <w:pPr>
        <w:rPr>
          <w:rFonts w:ascii="GHEA Grapalat" w:hAnsi="GHEA Grapalat"/>
          <w:b/>
        </w:rPr>
      </w:pPr>
    </w:p>
    <w:p w14:paraId="2EC36061" w14:textId="77777777" w:rsidR="00766354" w:rsidRDefault="00766354" w:rsidP="00766354">
      <w:pPr>
        <w:ind w:left="360" w:hanging="360"/>
        <w:jc w:val="center"/>
        <w:rPr>
          <w:rFonts w:ascii="GHEA Grapalat" w:hAnsi="GHEA Grapalat"/>
          <w:b/>
        </w:rPr>
      </w:pPr>
      <w:r>
        <w:rPr>
          <w:rFonts w:ascii="GHEA Grapalat" w:hAnsi="GHEA Grapalat"/>
          <w:b/>
        </w:rPr>
        <w:t>ФОРМА</w:t>
      </w:r>
    </w:p>
    <w:p w14:paraId="18553931" w14:textId="77777777" w:rsidR="00766354" w:rsidRPr="00C76978" w:rsidRDefault="00766354" w:rsidP="00766354">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87FB903" w14:textId="77777777" w:rsidR="00766354" w:rsidRPr="00ED3A13" w:rsidRDefault="00766354" w:rsidP="00766354">
      <w:pPr>
        <w:ind w:left="360" w:hanging="360"/>
        <w:jc w:val="center"/>
        <w:rPr>
          <w:rFonts w:ascii="GHEA Grapalat" w:eastAsia="GHEA Grapalat" w:hAnsi="GHEA Grapalat" w:cs="GHEA Grapalat"/>
          <w:b/>
        </w:rPr>
      </w:pPr>
    </w:p>
    <w:p w14:paraId="76E96202" w14:textId="77777777" w:rsidR="00766354" w:rsidRPr="00FD1EE4" w:rsidRDefault="00766354" w:rsidP="00766354">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7261D039" w14:textId="77777777" w:rsidR="00766354" w:rsidRPr="00FD1EE4" w:rsidRDefault="00766354" w:rsidP="0076635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66354" w:rsidRPr="00FD1EE4" w14:paraId="255AA0AF" w14:textId="77777777" w:rsidTr="00563CD2">
        <w:tc>
          <w:tcPr>
            <w:tcW w:w="2836" w:type="dxa"/>
            <w:shd w:val="clear" w:color="auto" w:fill="D9E2F3"/>
            <w:vAlign w:val="center"/>
          </w:tcPr>
          <w:p w14:paraId="2D7E1152"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86B3EF2"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5DBB5E0E" w14:textId="77777777" w:rsidTr="00563CD2">
        <w:tc>
          <w:tcPr>
            <w:tcW w:w="2836" w:type="dxa"/>
            <w:shd w:val="clear" w:color="auto" w:fill="D9E2F3"/>
            <w:vAlign w:val="center"/>
          </w:tcPr>
          <w:p w14:paraId="20D31A17"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5D9CA6E4"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1FAC0FD6" w14:textId="77777777" w:rsidTr="00563CD2">
        <w:tc>
          <w:tcPr>
            <w:tcW w:w="2836" w:type="dxa"/>
            <w:shd w:val="clear" w:color="auto" w:fill="D9E2F3"/>
            <w:vAlign w:val="center"/>
          </w:tcPr>
          <w:p w14:paraId="78142822"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8549384"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54BE72A0" w14:textId="77777777" w:rsidTr="00563CD2">
        <w:tc>
          <w:tcPr>
            <w:tcW w:w="2836" w:type="dxa"/>
            <w:shd w:val="clear" w:color="auto" w:fill="D9E2F3"/>
            <w:vAlign w:val="center"/>
          </w:tcPr>
          <w:p w14:paraId="26E85943"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AB534FC"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11DA6298" w14:textId="77777777" w:rsidTr="00563CD2">
        <w:tc>
          <w:tcPr>
            <w:tcW w:w="2836" w:type="dxa"/>
            <w:shd w:val="clear" w:color="auto" w:fill="D9E2F3"/>
            <w:vAlign w:val="center"/>
          </w:tcPr>
          <w:p w14:paraId="29403E1E" w14:textId="77777777" w:rsidR="00766354" w:rsidRPr="00FD1EE4" w:rsidRDefault="00766354" w:rsidP="0076635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209BBE25"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21053C7D" w14:textId="77777777" w:rsidTr="00563CD2">
        <w:tc>
          <w:tcPr>
            <w:tcW w:w="2836" w:type="dxa"/>
            <w:shd w:val="clear" w:color="auto" w:fill="D9E2F3"/>
            <w:vAlign w:val="center"/>
          </w:tcPr>
          <w:p w14:paraId="020509D6" w14:textId="77777777" w:rsidR="00766354" w:rsidRPr="00FD1EE4" w:rsidRDefault="00766354" w:rsidP="0076635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1656F517" w14:textId="77777777" w:rsidR="00766354" w:rsidRPr="00FD1EE4" w:rsidRDefault="00766354" w:rsidP="00563CD2">
            <w:pPr>
              <w:spacing w:before="240" w:after="240"/>
              <w:ind w:left="993" w:hanging="851"/>
              <w:rPr>
                <w:rFonts w:ascii="GHEA Grapalat" w:eastAsia="GHEA Grapalat" w:hAnsi="GHEA Grapalat" w:cs="GHEA Grapalat"/>
              </w:rPr>
            </w:pPr>
          </w:p>
        </w:tc>
      </w:tr>
      <w:tr w:rsidR="00766354" w:rsidRPr="00FD1EE4" w14:paraId="76C3ECCA" w14:textId="77777777" w:rsidTr="00563CD2">
        <w:tc>
          <w:tcPr>
            <w:tcW w:w="2836" w:type="dxa"/>
            <w:shd w:val="clear" w:color="auto" w:fill="D9E2F3"/>
            <w:vAlign w:val="center"/>
          </w:tcPr>
          <w:p w14:paraId="60EE5CAD" w14:textId="77777777" w:rsidR="00766354" w:rsidRPr="00FD1EE4" w:rsidRDefault="00766354" w:rsidP="00766354">
            <w:pPr>
              <w:numPr>
                <w:ilvl w:val="2"/>
                <w:numId w:val="29"/>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3664DD0" w14:textId="77777777" w:rsidR="00766354" w:rsidRPr="00FD1EE4" w:rsidRDefault="00766354" w:rsidP="00563CD2">
            <w:pPr>
              <w:spacing w:before="240" w:after="240"/>
              <w:ind w:left="993" w:hanging="851"/>
              <w:rPr>
                <w:rFonts w:ascii="GHEA Grapalat" w:eastAsia="GHEA Grapalat" w:hAnsi="GHEA Grapalat" w:cs="GHEA Grapalat"/>
              </w:rPr>
            </w:pPr>
          </w:p>
        </w:tc>
      </w:tr>
    </w:tbl>
    <w:p w14:paraId="5560057B" w14:textId="77777777" w:rsidR="00766354" w:rsidRPr="00FD1EE4" w:rsidRDefault="00766354" w:rsidP="00766354">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66354" w:rsidRPr="00FD1EE4" w14:paraId="72B327F6" w14:textId="77777777" w:rsidTr="00563CD2">
        <w:tc>
          <w:tcPr>
            <w:tcW w:w="2835" w:type="dxa"/>
            <w:shd w:val="clear" w:color="auto" w:fill="D9E2F3"/>
            <w:vAlign w:val="center"/>
          </w:tcPr>
          <w:p w14:paraId="5FBF2283"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29BEBD5"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27085AD6" w14:textId="77777777" w:rsidTr="00563CD2">
        <w:trPr>
          <w:trHeight w:val="1487"/>
        </w:trPr>
        <w:tc>
          <w:tcPr>
            <w:tcW w:w="2835" w:type="dxa"/>
            <w:shd w:val="clear" w:color="auto" w:fill="D9E2F3"/>
            <w:vAlign w:val="center"/>
          </w:tcPr>
          <w:p w14:paraId="5E11038C"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4DC20360" w14:textId="77777777" w:rsidR="00766354" w:rsidRPr="00FD1EE4" w:rsidRDefault="00766354" w:rsidP="00563CD2">
            <w:pPr>
              <w:spacing w:before="240" w:after="240"/>
              <w:rPr>
                <w:rFonts w:ascii="GHEA Grapalat" w:eastAsia="GHEA Grapalat" w:hAnsi="GHEA Grapalat" w:cs="GHEA Grapalat"/>
              </w:rPr>
            </w:pPr>
          </w:p>
        </w:tc>
      </w:tr>
    </w:tbl>
    <w:p w14:paraId="069178DF" w14:textId="77777777" w:rsidR="00766354" w:rsidRPr="00FD1EE4" w:rsidRDefault="00766354" w:rsidP="00766354">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66354" w:rsidRPr="00FD1EE4" w14:paraId="47DF3428" w14:textId="77777777" w:rsidTr="00563CD2">
        <w:tc>
          <w:tcPr>
            <w:tcW w:w="2835" w:type="dxa"/>
            <w:shd w:val="clear" w:color="auto" w:fill="D9E2F3"/>
            <w:vAlign w:val="center"/>
          </w:tcPr>
          <w:p w14:paraId="15D6AE2C" w14:textId="77777777" w:rsidR="00766354" w:rsidRPr="00FD1EE4" w:rsidRDefault="00766354" w:rsidP="00766354">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67E4996F"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24C5B01D" w14:textId="77777777" w:rsidTr="00563CD2">
        <w:tc>
          <w:tcPr>
            <w:tcW w:w="2835" w:type="dxa"/>
            <w:shd w:val="clear" w:color="auto" w:fill="D9E2F3"/>
            <w:vAlign w:val="center"/>
          </w:tcPr>
          <w:p w14:paraId="58E0AD89" w14:textId="77777777" w:rsidR="00766354" w:rsidRPr="00FD1EE4" w:rsidRDefault="00766354" w:rsidP="00766354">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3E6E33CA"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583A5D7A" w14:textId="77777777" w:rsidTr="00563CD2">
        <w:tc>
          <w:tcPr>
            <w:tcW w:w="2835" w:type="dxa"/>
            <w:shd w:val="clear" w:color="auto" w:fill="D9E2F3"/>
            <w:vAlign w:val="center"/>
          </w:tcPr>
          <w:p w14:paraId="4F02194F" w14:textId="77777777" w:rsidR="00766354" w:rsidRPr="00FD1EE4" w:rsidRDefault="00766354" w:rsidP="00766354">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1E91BE33" w14:textId="77777777" w:rsidR="00766354" w:rsidRPr="00FD1EE4" w:rsidRDefault="00766354" w:rsidP="00563CD2">
            <w:pPr>
              <w:spacing w:before="240" w:after="240"/>
              <w:rPr>
                <w:rFonts w:ascii="GHEA Grapalat" w:eastAsia="GHEA Grapalat" w:hAnsi="GHEA Grapalat" w:cs="GHEA Grapalat"/>
              </w:rPr>
            </w:pPr>
          </w:p>
        </w:tc>
      </w:tr>
    </w:tbl>
    <w:p w14:paraId="5220FEF1" w14:textId="77777777" w:rsidR="00766354" w:rsidRPr="00FD1EE4" w:rsidRDefault="00766354" w:rsidP="00766354">
      <w:pPr>
        <w:rPr>
          <w:rFonts w:ascii="GHEA Grapalat" w:eastAsia="GHEA Grapalat" w:hAnsi="GHEA Grapalat" w:cs="GHEA Grapalat"/>
        </w:rPr>
      </w:pPr>
    </w:p>
    <w:p w14:paraId="56E1336C" w14:textId="77777777" w:rsidR="00766354" w:rsidRPr="00FD1EE4" w:rsidRDefault="00766354" w:rsidP="00766354">
      <w:pPr>
        <w:rPr>
          <w:rFonts w:ascii="GHEA Grapalat" w:eastAsia="GHEA Grapalat" w:hAnsi="GHEA Grapalat" w:cs="GHEA Grapalat"/>
        </w:rPr>
      </w:pPr>
      <w:r w:rsidRPr="00FD1EE4">
        <w:rPr>
          <w:rFonts w:ascii="GHEA Grapalat" w:hAnsi="GHEA Grapalat"/>
        </w:rPr>
        <w:br w:type="page"/>
      </w:r>
    </w:p>
    <w:p w14:paraId="187EA834" w14:textId="77777777" w:rsidR="00766354" w:rsidRPr="009A52BE" w:rsidRDefault="00766354" w:rsidP="00766354">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0790EE" w14:textId="77777777" w:rsidR="00766354" w:rsidRPr="004E2F96" w:rsidRDefault="00766354" w:rsidP="0076635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66354" w:rsidRPr="00FD1EE4" w14:paraId="35CE7807" w14:textId="77777777" w:rsidTr="00563CD2">
        <w:tc>
          <w:tcPr>
            <w:tcW w:w="2835" w:type="dxa"/>
            <w:shd w:val="clear" w:color="auto" w:fill="D9E2F3"/>
            <w:vAlign w:val="center"/>
          </w:tcPr>
          <w:p w14:paraId="134FE397" w14:textId="77777777" w:rsidR="00766354" w:rsidRPr="00FD1EE4" w:rsidRDefault="00766354" w:rsidP="00766354">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7ADAC542"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5745C718" w14:textId="77777777" w:rsidTr="00563CD2">
        <w:tc>
          <w:tcPr>
            <w:tcW w:w="2835" w:type="dxa"/>
            <w:shd w:val="clear" w:color="auto" w:fill="D9E2F3"/>
            <w:vAlign w:val="center"/>
          </w:tcPr>
          <w:p w14:paraId="4CDF728B"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33A1BB5" w14:textId="77777777" w:rsidR="00766354" w:rsidRPr="00FD1EE4" w:rsidRDefault="00766354" w:rsidP="00563CD2">
            <w:pPr>
              <w:spacing w:before="240" w:after="240"/>
              <w:rPr>
                <w:rFonts w:ascii="GHEA Grapalat" w:eastAsia="GHEA Grapalat" w:hAnsi="GHEA Grapalat" w:cs="GHEA Grapalat"/>
              </w:rPr>
            </w:pPr>
          </w:p>
        </w:tc>
      </w:tr>
    </w:tbl>
    <w:p w14:paraId="2AF3C37B" w14:textId="77777777" w:rsidR="00766354" w:rsidRPr="00FD1EE4" w:rsidRDefault="00766354" w:rsidP="00766354">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66354" w:rsidRPr="00FD1EE4" w14:paraId="0E71676A" w14:textId="77777777" w:rsidTr="00563CD2">
        <w:tc>
          <w:tcPr>
            <w:tcW w:w="2835" w:type="dxa"/>
            <w:shd w:val="clear" w:color="auto" w:fill="D9E2F3"/>
            <w:vAlign w:val="center"/>
          </w:tcPr>
          <w:p w14:paraId="649EFE67"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292A284"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52570769" w14:textId="77777777" w:rsidTr="00563CD2">
        <w:tc>
          <w:tcPr>
            <w:tcW w:w="2835" w:type="dxa"/>
            <w:shd w:val="clear" w:color="auto" w:fill="D9E2F3"/>
            <w:vAlign w:val="center"/>
          </w:tcPr>
          <w:p w14:paraId="2F990F99"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1DF81C01"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17E7E536" w14:textId="77777777" w:rsidTr="00563CD2">
        <w:tc>
          <w:tcPr>
            <w:tcW w:w="2835" w:type="dxa"/>
            <w:shd w:val="clear" w:color="auto" w:fill="D9E2F3"/>
            <w:vAlign w:val="center"/>
          </w:tcPr>
          <w:p w14:paraId="6FC4380F"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5A78D63"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6710ADE4" w14:textId="77777777" w:rsidTr="00563CD2">
        <w:tc>
          <w:tcPr>
            <w:tcW w:w="2835" w:type="dxa"/>
            <w:shd w:val="clear" w:color="auto" w:fill="D9E2F3"/>
            <w:vAlign w:val="center"/>
          </w:tcPr>
          <w:p w14:paraId="3650FEB7"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C4891DD"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75C21CF2" w14:textId="77777777" w:rsidTr="00563CD2">
        <w:tc>
          <w:tcPr>
            <w:tcW w:w="2835" w:type="dxa"/>
            <w:shd w:val="clear" w:color="auto" w:fill="D9E2F3"/>
            <w:vAlign w:val="center"/>
          </w:tcPr>
          <w:p w14:paraId="05EBDF2B"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4DD3835"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4CB8FA71" w14:textId="77777777" w:rsidTr="00563CD2">
        <w:trPr>
          <w:trHeight w:val="1361"/>
        </w:trPr>
        <w:tc>
          <w:tcPr>
            <w:tcW w:w="2835" w:type="dxa"/>
            <w:shd w:val="clear" w:color="auto" w:fill="D9E2F3"/>
            <w:vAlign w:val="center"/>
          </w:tcPr>
          <w:p w14:paraId="32DD6BFF"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7384E7AE"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33AB3CDB" w14:textId="77777777" w:rsidTr="00563CD2">
        <w:tc>
          <w:tcPr>
            <w:tcW w:w="2835" w:type="dxa"/>
            <w:shd w:val="clear" w:color="auto" w:fill="D9E2F3"/>
            <w:vAlign w:val="center"/>
          </w:tcPr>
          <w:p w14:paraId="6F6CA12E"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57063A3" w14:textId="77777777" w:rsidR="00766354" w:rsidRPr="00FD1EE4" w:rsidRDefault="00766354" w:rsidP="00563CD2">
            <w:pPr>
              <w:spacing w:before="240" w:after="240"/>
              <w:rPr>
                <w:rFonts w:ascii="GHEA Grapalat" w:eastAsia="GHEA Grapalat" w:hAnsi="GHEA Grapalat" w:cs="GHEA Grapalat"/>
              </w:rPr>
            </w:pPr>
          </w:p>
        </w:tc>
      </w:tr>
    </w:tbl>
    <w:p w14:paraId="4B4A72D4" w14:textId="77777777" w:rsidR="00766354" w:rsidRPr="00574FF7" w:rsidRDefault="00766354" w:rsidP="0076635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66354" w:rsidRPr="00FD1EE4" w14:paraId="63CC2439" w14:textId="77777777" w:rsidTr="00563CD2">
        <w:tc>
          <w:tcPr>
            <w:tcW w:w="2836" w:type="dxa"/>
            <w:shd w:val="clear" w:color="auto" w:fill="D9E2F3"/>
            <w:vAlign w:val="center"/>
          </w:tcPr>
          <w:p w14:paraId="0223FD9F" w14:textId="77777777" w:rsidR="00766354" w:rsidRPr="00FD1EE4" w:rsidRDefault="00766354" w:rsidP="00766354">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39C55EA1"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1CAC6CB7" w14:textId="77777777" w:rsidTr="00563CD2">
        <w:tc>
          <w:tcPr>
            <w:tcW w:w="2836" w:type="dxa"/>
            <w:shd w:val="clear" w:color="auto" w:fill="D9E2F3"/>
            <w:vAlign w:val="center"/>
          </w:tcPr>
          <w:p w14:paraId="29969878" w14:textId="77777777" w:rsidR="00766354" w:rsidRPr="00FD1EE4" w:rsidRDefault="00766354" w:rsidP="00766354">
            <w:pPr>
              <w:numPr>
                <w:ilvl w:val="2"/>
                <w:numId w:val="29"/>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1163ED71" w14:textId="77777777" w:rsidR="00766354" w:rsidRPr="00FD1EE4" w:rsidRDefault="004B4FB8" w:rsidP="00563CD2">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766354">
                  <w:rPr>
                    <w:rFonts w:ascii="MS Gothic" w:eastAsia="MS Gothic" w:hAnsi="MS Gothic" w:cs="GHEA Grapalat" w:hint="eastAsia"/>
                  </w:rPr>
                  <w:t>☐</w:t>
                </w:r>
              </w:sdtContent>
            </w:sdt>
            <w:r w:rsidR="00766354" w:rsidRPr="00FD1EE4">
              <w:rPr>
                <w:rFonts w:ascii="GHEA Grapalat" w:eastAsia="GHEA Grapalat" w:hAnsi="GHEA Grapalat" w:cs="GHEA Grapalat"/>
              </w:rPr>
              <w:tab/>
            </w:r>
            <w:r w:rsidR="00766354" w:rsidRPr="0051137D">
              <w:rPr>
                <w:rFonts w:ascii="GHEA Grapalat" w:eastAsia="GHEA Grapalat" w:hAnsi="GHEA Grapalat" w:cs="GHEA Grapalat"/>
              </w:rPr>
              <w:t>Прямое участие</w:t>
            </w:r>
          </w:p>
          <w:p w14:paraId="4198C438" w14:textId="77777777" w:rsidR="00766354" w:rsidRPr="00FD1EE4" w:rsidRDefault="004B4FB8" w:rsidP="00563CD2">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766354">
                  <w:rPr>
                    <w:rFonts w:ascii="MS Gothic" w:eastAsia="MS Gothic" w:hAnsi="MS Gothic" w:cs="GHEA Grapalat" w:hint="eastAsia"/>
                  </w:rPr>
                  <w:t>☐</w:t>
                </w:r>
              </w:sdtContent>
            </w:sdt>
            <w:r w:rsidR="00766354" w:rsidRPr="00FD1EE4">
              <w:rPr>
                <w:rFonts w:ascii="GHEA Grapalat" w:eastAsia="GHEA Grapalat" w:hAnsi="GHEA Grapalat" w:cs="GHEA Grapalat"/>
              </w:rPr>
              <w:tab/>
            </w:r>
            <w:r w:rsidR="00766354">
              <w:rPr>
                <w:rFonts w:ascii="GHEA Grapalat" w:eastAsia="GHEA Grapalat" w:hAnsi="GHEA Grapalat" w:cs="GHEA Grapalat"/>
              </w:rPr>
              <w:t>К</w:t>
            </w:r>
            <w:r w:rsidR="00766354" w:rsidRPr="00D812D8">
              <w:rPr>
                <w:rFonts w:ascii="GHEA Grapalat" w:eastAsia="GHEA Grapalat" w:hAnsi="GHEA Grapalat" w:cs="GHEA Grapalat"/>
              </w:rPr>
              <w:t>освенное участие</w:t>
            </w:r>
          </w:p>
        </w:tc>
      </w:tr>
    </w:tbl>
    <w:p w14:paraId="1DD37030" w14:textId="77777777" w:rsidR="00766354" w:rsidRPr="00FD1EE4" w:rsidRDefault="00766354" w:rsidP="00766354">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5383B4C2" w14:textId="77777777" w:rsidR="00766354" w:rsidRPr="00CB7DFD" w:rsidRDefault="00766354" w:rsidP="00766354">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EBA4FB6" w14:textId="77777777" w:rsidR="00766354" w:rsidRPr="00FD1EE4" w:rsidRDefault="00766354" w:rsidP="0076635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66354" w:rsidRPr="00FD1EE4" w14:paraId="42F6534D" w14:textId="77777777" w:rsidTr="00563CD2">
        <w:tc>
          <w:tcPr>
            <w:tcW w:w="2837" w:type="dxa"/>
            <w:shd w:val="clear" w:color="auto" w:fill="D9E2F3"/>
            <w:vAlign w:val="center"/>
          </w:tcPr>
          <w:p w14:paraId="4C910622"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2A51A7E"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44843197" w14:textId="77777777" w:rsidTr="00563CD2">
        <w:tc>
          <w:tcPr>
            <w:tcW w:w="2837" w:type="dxa"/>
            <w:shd w:val="clear" w:color="auto" w:fill="D9E2F3"/>
            <w:vAlign w:val="center"/>
          </w:tcPr>
          <w:p w14:paraId="7EE690CD"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6E4E14E3"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64EF2A60" w14:textId="77777777" w:rsidTr="00563CD2">
        <w:tc>
          <w:tcPr>
            <w:tcW w:w="2837" w:type="dxa"/>
            <w:shd w:val="clear" w:color="auto" w:fill="D9E2F3"/>
            <w:vAlign w:val="center"/>
          </w:tcPr>
          <w:p w14:paraId="1E6F41B4"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2D3853AF"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2FEF9C46" w14:textId="77777777" w:rsidTr="00563CD2">
        <w:tc>
          <w:tcPr>
            <w:tcW w:w="2837" w:type="dxa"/>
            <w:shd w:val="clear" w:color="auto" w:fill="D9E2F3"/>
            <w:vAlign w:val="center"/>
          </w:tcPr>
          <w:p w14:paraId="4639A1DB" w14:textId="77777777" w:rsidR="00766354" w:rsidRPr="00FD1EE4" w:rsidRDefault="00766354" w:rsidP="0076635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C032780" w14:textId="77777777" w:rsidR="00766354" w:rsidRPr="00FD1EE4" w:rsidRDefault="004B4FB8" w:rsidP="00563CD2">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766354" w:rsidRPr="00FD1EE4">
                  <w:rPr>
                    <w:rFonts w:ascii="Segoe UI Symbol" w:eastAsia="MS Gothic" w:hAnsi="Segoe UI Symbol" w:cs="Segoe UI Symbol"/>
                  </w:rPr>
                  <w:t>☐</w:t>
                </w:r>
              </w:sdtContent>
            </w:sdt>
            <w:r w:rsidR="00766354" w:rsidRPr="00FD1EE4">
              <w:rPr>
                <w:rFonts w:ascii="GHEA Grapalat" w:eastAsia="GHEA Grapalat" w:hAnsi="GHEA Grapalat" w:cs="GHEA Grapalat"/>
              </w:rPr>
              <w:tab/>
            </w:r>
            <w:r w:rsidR="00766354" w:rsidRPr="0051137D">
              <w:rPr>
                <w:rFonts w:ascii="GHEA Grapalat" w:eastAsia="GHEA Grapalat" w:hAnsi="GHEA Grapalat" w:cs="GHEA Grapalat"/>
              </w:rPr>
              <w:t>Прямое участие</w:t>
            </w:r>
          </w:p>
          <w:p w14:paraId="100F2448" w14:textId="77777777" w:rsidR="00766354" w:rsidRPr="00FD1EE4" w:rsidRDefault="004B4FB8" w:rsidP="00563CD2">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766354" w:rsidRPr="00FD1EE4">
                  <w:rPr>
                    <w:rFonts w:ascii="Segoe UI Symbol" w:eastAsia="MS Gothic" w:hAnsi="Segoe UI Symbol" w:cs="Segoe UI Symbol"/>
                  </w:rPr>
                  <w:t>☐</w:t>
                </w:r>
              </w:sdtContent>
            </w:sdt>
            <w:r w:rsidR="00766354" w:rsidRPr="00FD1EE4">
              <w:rPr>
                <w:rFonts w:ascii="GHEA Grapalat" w:eastAsia="GHEA Grapalat" w:hAnsi="GHEA Grapalat" w:cs="GHEA Grapalat"/>
              </w:rPr>
              <w:tab/>
            </w:r>
            <w:r w:rsidR="00766354">
              <w:rPr>
                <w:rFonts w:ascii="GHEA Grapalat" w:eastAsia="GHEA Grapalat" w:hAnsi="GHEA Grapalat" w:cs="GHEA Grapalat"/>
              </w:rPr>
              <w:t>К</w:t>
            </w:r>
            <w:r w:rsidR="00766354" w:rsidRPr="00D812D8">
              <w:rPr>
                <w:rFonts w:ascii="GHEA Grapalat" w:eastAsia="GHEA Grapalat" w:hAnsi="GHEA Grapalat" w:cs="GHEA Grapalat"/>
              </w:rPr>
              <w:t>освенное участие</w:t>
            </w:r>
          </w:p>
        </w:tc>
      </w:tr>
    </w:tbl>
    <w:p w14:paraId="164AF329" w14:textId="77777777" w:rsidR="00766354" w:rsidRPr="00FD1EE4" w:rsidRDefault="00766354" w:rsidP="0076635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66354" w:rsidRPr="00FD1EE4" w14:paraId="08F9D85B" w14:textId="77777777" w:rsidTr="00563CD2">
        <w:tc>
          <w:tcPr>
            <w:tcW w:w="2837" w:type="dxa"/>
            <w:shd w:val="clear" w:color="auto" w:fill="D9E2F3"/>
            <w:vAlign w:val="center"/>
          </w:tcPr>
          <w:p w14:paraId="545F3B8B" w14:textId="77777777" w:rsidR="00766354" w:rsidRPr="00B047A2"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647C208E"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1C3A08DA" w14:textId="77777777" w:rsidTr="00563CD2">
        <w:tc>
          <w:tcPr>
            <w:tcW w:w="2837" w:type="dxa"/>
            <w:shd w:val="clear" w:color="auto" w:fill="D9E2F3"/>
            <w:vAlign w:val="center"/>
          </w:tcPr>
          <w:p w14:paraId="73EDDCB1" w14:textId="77777777" w:rsidR="00766354" w:rsidRPr="00FD1EE4" w:rsidRDefault="00766354" w:rsidP="0076635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7387701"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751A7B6E" w14:textId="77777777" w:rsidTr="00563CD2">
        <w:tc>
          <w:tcPr>
            <w:tcW w:w="2837" w:type="dxa"/>
            <w:shd w:val="clear" w:color="auto" w:fill="D9E2F3"/>
            <w:vAlign w:val="center"/>
          </w:tcPr>
          <w:p w14:paraId="79726277"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438762D"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0E76FFB8" w14:textId="77777777" w:rsidTr="00563CD2">
        <w:tc>
          <w:tcPr>
            <w:tcW w:w="2837" w:type="dxa"/>
            <w:shd w:val="clear" w:color="auto" w:fill="D9E2F3"/>
            <w:vAlign w:val="center"/>
          </w:tcPr>
          <w:p w14:paraId="13FE180F" w14:textId="77777777" w:rsidR="00766354" w:rsidRPr="00FD1EE4" w:rsidRDefault="00766354" w:rsidP="0076635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5EDBCE9" w14:textId="77777777" w:rsidR="00766354" w:rsidRPr="00FD1EE4" w:rsidRDefault="004B4FB8" w:rsidP="00563CD2">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766354" w:rsidRPr="00FD1EE4">
                  <w:rPr>
                    <w:rFonts w:ascii="Segoe UI Symbol" w:eastAsia="MS Gothic" w:hAnsi="Segoe UI Symbol" w:cs="Segoe UI Symbol"/>
                  </w:rPr>
                  <w:t>☐</w:t>
                </w:r>
              </w:sdtContent>
            </w:sdt>
            <w:r w:rsidR="00766354" w:rsidRPr="00FD1EE4">
              <w:rPr>
                <w:rFonts w:ascii="GHEA Grapalat" w:eastAsia="GHEA Grapalat" w:hAnsi="GHEA Grapalat" w:cs="GHEA Grapalat"/>
              </w:rPr>
              <w:tab/>
            </w:r>
            <w:r w:rsidR="00766354" w:rsidRPr="0051137D">
              <w:rPr>
                <w:rFonts w:ascii="GHEA Grapalat" w:eastAsia="GHEA Grapalat" w:hAnsi="GHEA Grapalat" w:cs="GHEA Grapalat"/>
              </w:rPr>
              <w:t>Прямое участие</w:t>
            </w:r>
          </w:p>
          <w:p w14:paraId="5C74F8BB" w14:textId="77777777" w:rsidR="00766354" w:rsidRPr="00FD1EE4" w:rsidRDefault="004B4FB8" w:rsidP="00563CD2">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766354" w:rsidRPr="00FD1EE4">
                  <w:rPr>
                    <w:rFonts w:ascii="Segoe UI Symbol" w:eastAsia="MS Gothic" w:hAnsi="Segoe UI Symbol" w:cs="Segoe UI Symbol"/>
                  </w:rPr>
                  <w:t>☐</w:t>
                </w:r>
              </w:sdtContent>
            </w:sdt>
            <w:r w:rsidR="00766354" w:rsidRPr="00FD1EE4">
              <w:rPr>
                <w:rFonts w:ascii="GHEA Grapalat" w:eastAsia="GHEA Grapalat" w:hAnsi="GHEA Grapalat" w:cs="GHEA Grapalat"/>
              </w:rPr>
              <w:tab/>
            </w:r>
            <w:r w:rsidR="00766354">
              <w:rPr>
                <w:rFonts w:ascii="GHEA Grapalat" w:eastAsia="GHEA Grapalat" w:hAnsi="GHEA Grapalat" w:cs="GHEA Grapalat"/>
              </w:rPr>
              <w:t>К</w:t>
            </w:r>
            <w:r w:rsidR="00766354" w:rsidRPr="00D812D8">
              <w:rPr>
                <w:rFonts w:ascii="GHEA Grapalat" w:eastAsia="GHEA Grapalat" w:hAnsi="GHEA Grapalat" w:cs="GHEA Grapalat"/>
              </w:rPr>
              <w:t>освенное участие</w:t>
            </w:r>
          </w:p>
        </w:tc>
      </w:tr>
    </w:tbl>
    <w:p w14:paraId="063CEAE6" w14:textId="77777777" w:rsidR="00766354" w:rsidRPr="00FD1EE4" w:rsidRDefault="00766354" w:rsidP="00766354">
      <w:pPr>
        <w:rPr>
          <w:rFonts w:ascii="GHEA Grapalat" w:eastAsia="GHEA Grapalat" w:hAnsi="GHEA Grapalat" w:cs="GHEA Grapalat"/>
          <w:b/>
        </w:rPr>
      </w:pPr>
      <w:r w:rsidRPr="00FD1EE4">
        <w:rPr>
          <w:rFonts w:ascii="GHEA Grapalat" w:hAnsi="GHEA Grapalat"/>
        </w:rPr>
        <w:br w:type="page"/>
      </w:r>
    </w:p>
    <w:p w14:paraId="6A0C1DBE" w14:textId="77777777" w:rsidR="00766354" w:rsidRPr="00FD1EE4" w:rsidRDefault="00766354" w:rsidP="00766354">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6DDDF7F5" w14:textId="77777777" w:rsidR="00766354" w:rsidRPr="00FD1EE4" w:rsidRDefault="00766354" w:rsidP="00766354">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66354" w:rsidRPr="00FD1EE4" w14:paraId="373A8AE7" w14:textId="77777777" w:rsidTr="00563CD2">
        <w:tc>
          <w:tcPr>
            <w:tcW w:w="2836" w:type="dxa"/>
            <w:shd w:val="clear" w:color="auto" w:fill="D9E2F3"/>
            <w:vAlign w:val="center"/>
          </w:tcPr>
          <w:p w14:paraId="777E6E75"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8607377"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5444B252" w14:textId="77777777" w:rsidTr="00563CD2">
        <w:tc>
          <w:tcPr>
            <w:tcW w:w="2836" w:type="dxa"/>
            <w:shd w:val="clear" w:color="auto" w:fill="D9E2F3"/>
            <w:vAlign w:val="center"/>
          </w:tcPr>
          <w:p w14:paraId="5BEF7E42"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0DCB889D"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6859DAF1" w14:textId="77777777" w:rsidTr="00563CD2">
        <w:tc>
          <w:tcPr>
            <w:tcW w:w="2836" w:type="dxa"/>
            <w:shd w:val="clear" w:color="auto" w:fill="D9E2F3"/>
            <w:vAlign w:val="center"/>
          </w:tcPr>
          <w:p w14:paraId="6A79D1F9"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E7923A8"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6EBAB7A0" w14:textId="77777777" w:rsidTr="00563CD2">
        <w:tc>
          <w:tcPr>
            <w:tcW w:w="2836" w:type="dxa"/>
            <w:shd w:val="clear" w:color="auto" w:fill="D9E2F3"/>
            <w:vAlign w:val="center"/>
          </w:tcPr>
          <w:p w14:paraId="5A313381"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C91C18B"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2B2CDED3" w14:textId="77777777" w:rsidTr="00563CD2">
        <w:tc>
          <w:tcPr>
            <w:tcW w:w="2836" w:type="dxa"/>
            <w:shd w:val="clear" w:color="auto" w:fill="D9E2F3"/>
            <w:vAlign w:val="center"/>
          </w:tcPr>
          <w:p w14:paraId="0C2375EE"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476FE83A"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01443265" w14:textId="77777777" w:rsidTr="00563CD2">
        <w:tc>
          <w:tcPr>
            <w:tcW w:w="2836" w:type="dxa"/>
            <w:shd w:val="clear" w:color="auto" w:fill="D9E2F3"/>
            <w:vAlign w:val="center"/>
          </w:tcPr>
          <w:p w14:paraId="736D11C0"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A4EEF6E" w14:textId="77777777" w:rsidR="00766354" w:rsidRPr="00FD1EE4" w:rsidRDefault="00766354" w:rsidP="00563CD2">
            <w:pPr>
              <w:spacing w:before="240" w:after="240"/>
              <w:rPr>
                <w:rFonts w:ascii="GHEA Grapalat" w:eastAsia="GHEA Grapalat" w:hAnsi="GHEA Grapalat" w:cs="GHEA Grapalat"/>
              </w:rPr>
            </w:pPr>
          </w:p>
        </w:tc>
      </w:tr>
    </w:tbl>
    <w:p w14:paraId="304E0198" w14:textId="77777777" w:rsidR="00766354" w:rsidRPr="00FD1EE4" w:rsidRDefault="00766354" w:rsidP="00766354">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766354" w:rsidRPr="00FD1EE4" w14:paraId="1FA90468" w14:textId="77777777" w:rsidTr="00563CD2">
        <w:tc>
          <w:tcPr>
            <w:tcW w:w="2977" w:type="dxa"/>
            <w:shd w:val="clear" w:color="auto" w:fill="D9E2F3"/>
            <w:vAlign w:val="center"/>
          </w:tcPr>
          <w:p w14:paraId="3B9FE0D6"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7F81550E"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54CD0E33" w14:textId="77777777" w:rsidTr="00563CD2">
        <w:tc>
          <w:tcPr>
            <w:tcW w:w="2977" w:type="dxa"/>
            <w:shd w:val="clear" w:color="auto" w:fill="D9E2F3"/>
            <w:vAlign w:val="center"/>
          </w:tcPr>
          <w:p w14:paraId="321AC93F"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48A749F5"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07DF7424" w14:textId="77777777" w:rsidTr="00563CD2">
        <w:tc>
          <w:tcPr>
            <w:tcW w:w="2977" w:type="dxa"/>
            <w:shd w:val="clear" w:color="auto" w:fill="D9E2F3"/>
            <w:vAlign w:val="center"/>
          </w:tcPr>
          <w:p w14:paraId="59A69E55" w14:textId="77777777" w:rsidR="00766354" w:rsidRPr="00FD1EE4" w:rsidRDefault="00766354" w:rsidP="00766354">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6814FA9E"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048D1A97" w14:textId="77777777" w:rsidTr="00563CD2">
        <w:tc>
          <w:tcPr>
            <w:tcW w:w="2977" w:type="dxa"/>
            <w:shd w:val="clear" w:color="auto" w:fill="D9E2F3"/>
            <w:vAlign w:val="center"/>
          </w:tcPr>
          <w:p w14:paraId="22773C68" w14:textId="77777777" w:rsidR="00766354" w:rsidRPr="00FD1EE4" w:rsidRDefault="00766354" w:rsidP="00766354">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53552584"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7BEEC6A6" w14:textId="77777777" w:rsidTr="00563CD2">
        <w:tc>
          <w:tcPr>
            <w:tcW w:w="2977" w:type="dxa"/>
            <w:shd w:val="clear" w:color="auto" w:fill="D9E2F3"/>
            <w:vAlign w:val="center"/>
          </w:tcPr>
          <w:p w14:paraId="3441B9F8"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588831E3" w14:textId="77777777" w:rsidR="00766354" w:rsidRPr="00FD1EE4" w:rsidRDefault="00766354" w:rsidP="00563CD2">
            <w:pPr>
              <w:spacing w:before="240" w:after="240"/>
              <w:rPr>
                <w:rFonts w:ascii="GHEA Grapalat" w:eastAsia="GHEA Grapalat" w:hAnsi="GHEA Grapalat" w:cs="GHEA Grapalat"/>
              </w:rPr>
            </w:pPr>
          </w:p>
        </w:tc>
      </w:tr>
    </w:tbl>
    <w:p w14:paraId="1247D1CF" w14:textId="77777777" w:rsidR="00766354" w:rsidRPr="00FD1EE4" w:rsidRDefault="00766354" w:rsidP="0076635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766354" w:rsidRPr="00FD1EE4" w14:paraId="177406F4" w14:textId="77777777" w:rsidTr="00563CD2">
        <w:tc>
          <w:tcPr>
            <w:tcW w:w="2943" w:type="dxa"/>
            <w:shd w:val="clear" w:color="auto" w:fill="D9E2F3"/>
            <w:vAlign w:val="center"/>
          </w:tcPr>
          <w:p w14:paraId="68489D48"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44C6BE01"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1E211CA5" w14:textId="77777777" w:rsidTr="00563CD2">
        <w:tc>
          <w:tcPr>
            <w:tcW w:w="2943" w:type="dxa"/>
            <w:shd w:val="clear" w:color="auto" w:fill="D9E2F3"/>
            <w:vAlign w:val="center"/>
          </w:tcPr>
          <w:p w14:paraId="593B8945"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C0DF29B"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330564DF" w14:textId="77777777" w:rsidTr="00563CD2">
        <w:tc>
          <w:tcPr>
            <w:tcW w:w="2943" w:type="dxa"/>
            <w:shd w:val="clear" w:color="auto" w:fill="D9E2F3"/>
            <w:vAlign w:val="center"/>
          </w:tcPr>
          <w:p w14:paraId="7754B4D6" w14:textId="77777777" w:rsidR="00766354" w:rsidRPr="00FD1EE4" w:rsidRDefault="00766354" w:rsidP="00766354">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07AA8037"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6B4638E5" w14:textId="77777777" w:rsidTr="00563CD2">
        <w:tc>
          <w:tcPr>
            <w:tcW w:w="2943" w:type="dxa"/>
            <w:shd w:val="clear" w:color="auto" w:fill="D9E2F3"/>
            <w:vAlign w:val="center"/>
          </w:tcPr>
          <w:p w14:paraId="70FB7CE6" w14:textId="77777777" w:rsidR="00766354" w:rsidRPr="00FD1EE4" w:rsidRDefault="00766354" w:rsidP="00766354">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7AF3851A" w14:textId="77777777" w:rsidR="00766354" w:rsidRPr="00FD1EE4" w:rsidRDefault="00766354" w:rsidP="00563CD2">
            <w:pPr>
              <w:spacing w:before="240" w:after="240"/>
              <w:rPr>
                <w:rFonts w:ascii="GHEA Grapalat" w:eastAsia="GHEA Grapalat" w:hAnsi="GHEA Grapalat" w:cs="GHEA Grapalat"/>
              </w:rPr>
            </w:pPr>
          </w:p>
        </w:tc>
      </w:tr>
    </w:tbl>
    <w:p w14:paraId="00018C2D" w14:textId="77777777" w:rsidR="00766354" w:rsidRPr="00FD1EE4" w:rsidRDefault="00766354" w:rsidP="00766354">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66354" w:rsidRPr="00FD1EE4" w14:paraId="64CFBB3F" w14:textId="77777777" w:rsidTr="00563CD2">
        <w:tc>
          <w:tcPr>
            <w:tcW w:w="2837" w:type="dxa"/>
            <w:shd w:val="clear" w:color="auto" w:fill="D9E2F3"/>
            <w:vAlign w:val="center"/>
          </w:tcPr>
          <w:p w14:paraId="566B4BE0"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6D4AACB0"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2C071F4A" w14:textId="77777777" w:rsidTr="00563CD2">
        <w:tc>
          <w:tcPr>
            <w:tcW w:w="2837" w:type="dxa"/>
            <w:shd w:val="clear" w:color="auto" w:fill="D9E2F3"/>
            <w:vAlign w:val="center"/>
          </w:tcPr>
          <w:p w14:paraId="104F3B87"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4AAB6323"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651B43F4" w14:textId="77777777" w:rsidTr="00563CD2">
        <w:tc>
          <w:tcPr>
            <w:tcW w:w="2837" w:type="dxa"/>
            <w:shd w:val="clear" w:color="auto" w:fill="D9E2F3"/>
            <w:vAlign w:val="center"/>
          </w:tcPr>
          <w:p w14:paraId="2848311A"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4907667"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457F6154" w14:textId="77777777" w:rsidTr="00563CD2">
        <w:tc>
          <w:tcPr>
            <w:tcW w:w="2837" w:type="dxa"/>
            <w:shd w:val="clear" w:color="auto" w:fill="D9E2F3"/>
            <w:vAlign w:val="center"/>
          </w:tcPr>
          <w:p w14:paraId="620ACF44"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53BE458F" w14:textId="77777777" w:rsidR="00766354" w:rsidRPr="00FD1EE4" w:rsidRDefault="00766354" w:rsidP="00563CD2">
            <w:pPr>
              <w:spacing w:before="240" w:after="240"/>
              <w:rPr>
                <w:rFonts w:ascii="GHEA Grapalat" w:eastAsia="GHEA Grapalat" w:hAnsi="GHEA Grapalat" w:cs="GHEA Grapalat"/>
              </w:rPr>
            </w:pPr>
          </w:p>
        </w:tc>
      </w:tr>
    </w:tbl>
    <w:p w14:paraId="42C5C050" w14:textId="77777777" w:rsidR="00766354" w:rsidRPr="008C665F" w:rsidRDefault="00766354" w:rsidP="00766354">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66354" w:rsidRPr="00FD1EE4" w14:paraId="4D817EA9" w14:textId="77777777" w:rsidTr="00563CD2">
        <w:trPr>
          <w:trHeight w:val="924"/>
        </w:trPr>
        <w:tc>
          <w:tcPr>
            <w:tcW w:w="9016" w:type="dxa"/>
            <w:gridSpan w:val="2"/>
            <w:vAlign w:val="center"/>
          </w:tcPr>
          <w:p w14:paraId="376F8D03" w14:textId="77777777" w:rsidR="00766354" w:rsidRPr="00FD1EE4" w:rsidRDefault="004B4FB8" w:rsidP="00563CD2">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766354" w:rsidRPr="00FD1EE4">
                  <w:rPr>
                    <w:rFonts w:ascii="Segoe UI Symbol" w:eastAsia="MS Gothic" w:hAnsi="Segoe UI Symbol" w:cs="Segoe UI Symbol"/>
                  </w:rPr>
                  <w:t>☐</w:t>
                </w:r>
              </w:sdtContent>
            </w:sdt>
            <w:r w:rsidR="00766354" w:rsidRPr="00FD1EE4">
              <w:rPr>
                <w:rFonts w:ascii="GHEA Grapalat" w:eastAsia="GHEA Grapalat" w:hAnsi="GHEA Grapalat" w:cs="GHEA Grapalat"/>
              </w:rPr>
              <w:tab/>
            </w:r>
            <w:r w:rsidR="00766354" w:rsidRPr="00B34CB6">
              <w:rPr>
                <w:rFonts w:ascii="GHEA Grapalat" w:eastAsia="GHEA Grapalat" w:hAnsi="GHEA Grapalat" w:cs="GHEA Grapalat"/>
                <w:lang w:val="hy-AM"/>
              </w:rPr>
              <w:t>а</w:t>
            </w:r>
            <w:r w:rsidR="00766354">
              <w:rPr>
                <w:rFonts w:ascii="GHEA Grapalat" w:eastAsia="GHEA Grapalat" w:hAnsi="GHEA Grapalat" w:cs="GHEA Grapalat"/>
              </w:rPr>
              <w:t>.</w:t>
            </w:r>
            <w:r w:rsidR="00766354" w:rsidRPr="00FD1EE4">
              <w:rPr>
                <w:rFonts w:ascii="GHEA Grapalat" w:eastAsia="GHEA Grapalat" w:hAnsi="GHEA Grapalat" w:cs="GHEA Grapalat"/>
              </w:rPr>
              <w:t xml:space="preserve"> </w:t>
            </w:r>
            <w:r w:rsidR="00766354" w:rsidRPr="00C76DD8">
              <w:rPr>
                <w:rFonts w:ascii="GHEA Grapalat" w:eastAsia="GHEA Grapalat" w:hAnsi="GHEA Grapalat" w:cs="GHEA Grapalat"/>
              </w:rPr>
              <w:t xml:space="preserve">прямо или косвенно владеет 20 и более процентами </w:t>
            </w:r>
            <w:r w:rsidR="00766354" w:rsidRPr="004B3E79">
              <w:rPr>
                <w:rFonts w:ascii="GHEA Grapalat" w:eastAsia="GHEA Grapalat" w:hAnsi="GHEA Grapalat" w:cs="GHEA Grapalat"/>
              </w:rPr>
              <w:t>дающих право голоса долей</w:t>
            </w:r>
            <w:r w:rsidR="00766354"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766354" w:rsidRPr="00FD1EE4" w14:paraId="55966594" w14:textId="77777777" w:rsidTr="00563CD2">
        <w:trPr>
          <w:trHeight w:val="684"/>
        </w:trPr>
        <w:tc>
          <w:tcPr>
            <w:tcW w:w="4508" w:type="dxa"/>
            <w:shd w:val="clear" w:color="auto" w:fill="D9E2F3"/>
            <w:vAlign w:val="center"/>
          </w:tcPr>
          <w:p w14:paraId="7BE4F9AD"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A4B4B59"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51F41663" w14:textId="77777777" w:rsidTr="00563CD2">
        <w:trPr>
          <w:trHeight w:val="1282"/>
        </w:trPr>
        <w:tc>
          <w:tcPr>
            <w:tcW w:w="4508" w:type="dxa"/>
            <w:shd w:val="clear" w:color="auto" w:fill="D9E2F3"/>
            <w:vAlign w:val="center"/>
          </w:tcPr>
          <w:p w14:paraId="05C3CD37"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3A4606A" w14:textId="77777777" w:rsidR="00766354" w:rsidRPr="006B364D" w:rsidRDefault="004B4FB8" w:rsidP="00563CD2">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766354" w:rsidRPr="00FD1EE4">
                  <w:rPr>
                    <w:rFonts w:ascii="Segoe UI Symbol" w:eastAsia="MS Gothic" w:hAnsi="Segoe UI Symbol" w:cs="Segoe UI Symbol"/>
                  </w:rPr>
                  <w:t>☐</w:t>
                </w:r>
              </w:sdtContent>
            </w:sdt>
            <w:r w:rsidR="00766354" w:rsidRPr="00FD1EE4">
              <w:rPr>
                <w:rFonts w:ascii="GHEA Grapalat" w:eastAsia="GHEA Grapalat" w:hAnsi="GHEA Grapalat" w:cs="GHEA Grapalat"/>
              </w:rPr>
              <w:tab/>
            </w:r>
            <w:r w:rsidR="00766354">
              <w:rPr>
                <w:rFonts w:ascii="GHEA Grapalat" w:eastAsia="GHEA Grapalat" w:hAnsi="GHEA Grapalat" w:cs="GHEA Grapalat"/>
              </w:rPr>
              <w:t>Прямое участие</w:t>
            </w:r>
          </w:p>
          <w:p w14:paraId="1413AD82" w14:textId="77777777" w:rsidR="00766354" w:rsidRPr="00F10CBA" w:rsidRDefault="004B4FB8" w:rsidP="00563CD2">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766354" w:rsidRPr="00FD1EE4">
                  <w:rPr>
                    <w:rFonts w:ascii="Segoe UI Symbol" w:eastAsia="MS Gothic" w:hAnsi="Segoe UI Symbol" w:cs="Segoe UI Symbol"/>
                  </w:rPr>
                  <w:t>☐</w:t>
                </w:r>
              </w:sdtContent>
            </w:sdt>
            <w:r w:rsidR="00766354" w:rsidRPr="00FD1EE4">
              <w:rPr>
                <w:rFonts w:ascii="GHEA Grapalat" w:eastAsia="GHEA Grapalat" w:hAnsi="GHEA Grapalat" w:cs="GHEA Grapalat"/>
              </w:rPr>
              <w:tab/>
            </w:r>
            <w:r w:rsidR="00766354">
              <w:rPr>
                <w:rFonts w:ascii="GHEA Grapalat" w:eastAsia="GHEA Grapalat" w:hAnsi="GHEA Grapalat" w:cs="GHEA Grapalat"/>
              </w:rPr>
              <w:t>Косвенное участие</w:t>
            </w:r>
          </w:p>
        </w:tc>
      </w:tr>
      <w:tr w:rsidR="00766354" w:rsidRPr="00FD1EE4" w14:paraId="09538FC7" w14:textId="77777777" w:rsidTr="00563CD2">
        <w:tc>
          <w:tcPr>
            <w:tcW w:w="9016" w:type="dxa"/>
            <w:gridSpan w:val="2"/>
            <w:vAlign w:val="center"/>
          </w:tcPr>
          <w:p w14:paraId="1C0BBCB8" w14:textId="77777777" w:rsidR="00766354" w:rsidRPr="00FD1EE4" w:rsidRDefault="004B4FB8" w:rsidP="00563CD2">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766354" w:rsidRPr="00FD1EE4">
                  <w:rPr>
                    <w:rFonts w:ascii="Segoe UI Symbol" w:eastAsia="MS Gothic" w:hAnsi="Segoe UI Symbol" w:cs="Segoe UI Symbol"/>
                  </w:rPr>
                  <w:t>☐</w:t>
                </w:r>
              </w:sdtContent>
            </w:sdt>
            <w:r w:rsidR="00766354" w:rsidRPr="00FD1EE4">
              <w:rPr>
                <w:rFonts w:ascii="GHEA Grapalat" w:eastAsia="GHEA Grapalat" w:hAnsi="GHEA Grapalat" w:cs="GHEA Grapalat"/>
              </w:rPr>
              <w:tab/>
            </w:r>
            <w:r w:rsidR="00766354" w:rsidRPr="006F16E4">
              <w:rPr>
                <w:rFonts w:ascii="GHEA Grapalat" w:eastAsia="GHEA Grapalat" w:hAnsi="GHEA Grapalat" w:cs="GHEA Grapalat"/>
                <w:lang w:val="hy-AM"/>
              </w:rPr>
              <w:t>б</w:t>
            </w:r>
            <w:r w:rsidR="00766354" w:rsidRPr="006F16E4">
              <w:rPr>
                <w:rFonts w:eastAsia="Cambria Math"/>
              </w:rPr>
              <w:t>․</w:t>
            </w:r>
            <w:r w:rsidR="00766354"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766354" w:rsidRPr="00FD1EE4" w14:paraId="7B4CE8F9" w14:textId="77777777" w:rsidTr="00563CD2">
        <w:tc>
          <w:tcPr>
            <w:tcW w:w="9016" w:type="dxa"/>
            <w:gridSpan w:val="2"/>
            <w:vAlign w:val="center"/>
          </w:tcPr>
          <w:p w14:paraId="65BF69DB" w14:textId="77777777" w:rsidR="00766354" w:rsidRPr="00FD1EE4" w:rsidRDefault="004B4FB8" w:rsidP="00563CD2">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766354" w:rsidRPr="00FD1EE4">
                  <w:rPr>
                    <w:rFonts w:ascii="Segoe UI Symbol" w:eastAsia="MS Gothic" w:hAnsi="Segoe UI Symbol" w:cs="Segoe UI Symbol"/>
                  </w:rPr>
                  <w:t>☐</w:t>
                </w:r>
              </w:sdtContent>
            </w:sdt>
            <w:r w:rsidR="00766354" w:rsidRPr="00FD1EE4">
              <w:rPr>
                <w:rFonts w:ascii="GHEA Grapalat" w:eastAsia="GHEA Grapalat" w:hAnsi="GHEA Grapalat" w:cs="GHEA Grapalat"/>
              </w:rPr>
              <w:tab/>
            </w:r>
            <w:r w:rsidR="00766354" w:rsidRPr="00801B2D">
              <w:rPr>
                <w:rFonts w:ascii="GHEA Grapalat" w:eastAsia="GHEA Grapalat" w:hAnsi="GHEA Grapalat" w:cs="GHEA Grapalat"/>
                <w:lang w:val="hy-AM"/>
              </w:rPr>
              <w:t>в</w:t>
            </w:r>
            <w:r w:rsidR="00766354">
              <w:rPr>
                <w:rFonts w:ascii="GHEA Grapalat" w:eastAsia="GHEA Grapalat" w:hAnsi="GHEA Grapalat" w:cs="GHEA Grapalat"/>
              </w:rPr>
              <w:t>.</w:t>
            </w:r>
            <w:r w:rsidR="00766354"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766354" w:rsidRPr="00BA30D4">
              <w:rPr>
                <w:rFonts w:ascii="GHEA Grapalat" w:eastAsia="GHEA Grapalat" w:hAnsi="GHEA Grapalat" w:cs="GHEA Grapalat"/>
                <w:lang w:val="hy-AM"/>
              </w:rPr>
              <w:t>б</w:t>
            </w:r>
            <w:r w:rsidR="00766354" w:rsidRPr="00BA30D4">
              <w:rPr>
                <w:rFonts w:ascii="GHEA Grapalat" w:eastAsia="GHEA Grapalat" w:hAnsi="GHEA Grapalat" w:cs="GHEA Grapalat"/>
              </w:rPr>
              <w:t>"</w:t>
            </w:r>
          </w:p>
        </w:tc>
      </w:tr>
    </w:tbl>
    <w:p w14:paraId="5092804F" w14:textId="77777777" w:rsidR="00766354" w:rsidRPr="00A5193B" w:rsidRDefault="00766354" w:rsidP="0076635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66354" w:rsidRPr="00FD1EE4" w14:paraId="075B7FD8" w14:textId="77777777" w:rsidTr="00563CD2">
        <w:trPr>
          <w:trHeight w:val="924"/>
        </w:trPr>
        <w:tc>
          <w:tcPr>
            <w:tcW w:w="9016" w:type="dxa"/>
            <w:gridSpan w:val="2"/>
            <w:vAlign w:val="center"/>
          </w:tcPr>
          <w:p w14:paraId="1F512740" w14:textId="77777777" w:rsidR="00766354" w:rsidRPr="00FD1EE4" w:rsidRDefault="004B4FB8" w:rsidP="00563CD2">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766354" w:rsidRPr="00FD1EE4">
                  <w:rPr>
                    <w:rFonts w:ascii="Segoe UI Symbol" w:eastAsia="MS Gothic" w:hAnsi="Segoe UI Symbol" w:cs="Segoe UI Symbol"/>
                  </w:rPr>
                  <w:t>☐</w:t>
                </w:r>
              </w:sdtContent>
            </w:sdt>
            <w:r w:rsidR="00766354" w:rsidRPr="00FD1EE4">
              <w:rPr>
                <w:rFonts w:ascii="GHEA Grapalat" w:eastAsia="GHEA Grapalat" w:hAnsi="GHEA Grapalat" w:cs="GHEA Grapalat"/>
              </w:rPr>
              <w:tab/>
            </w:r>
            <w:r w:rsidR="00766354" w:rsidRPr="009C7B43">
              <w:rPr>
                <w:rFonts w:ascii="GHEA Grapalat" w:eastAsia="GHEA Grapalat" w:hAnsi="GHEA Grapalat" w:cs="GHEA Grapalat"/>
                <w:lang w:val="hy-AM"/>
              </w:rPr>
              <w:t>а</w:t>
            </w:r>
            <w:r w:rsidR="00766354" w:rsidRPr="00FD1EE4">
              <w:rPr>
                <w:rFonts w:eastAsia="Cambria Math"/>
              </w:rPr>
              <w:t>․</w:t>
            </w:r>
            <w:r w:rsidR="00766354" w:rsidRPr="00FD1EE4">
              <w:rPr>
                <w:rFonts w:ascii="GHEA Grapalat" w:eastAsia="Cambria Math" w:hAnsi="GHEA Grapalat" w:cs="Cambria Math"/>
              </w:rPr>
              <w:t xml:space="preserve"> </w:t>
            </w:r>
            <w:r w:rsidR="00766354" w:rsidRPr="00BC0F3A">
              <w:rPr>
                <w:rFonts w:ascii="GHEA Grapalat" w:eastAsia="GHEA Grapalat" w:hAnsi="GHEA Grapalat" w:cs="GHEA Grapalat"/>
              </w:rPr>
              <w:t xml:space="preserve">прямо или косвенно владеет 10 и более процентами </w:t>
            </w:r>
            <w:r w:rsidR="00766354" w:rsidRPr="004B3E79">
              <w:rPr>
                <w:rFonts w:ascii="GHEA Grapalat" w:eastAsia="GHEA Grapalat" w:hAnsi="GHEA Grapalat" w:cs="GHEA Grapalat"/>
              </w:rPr>
              <w:t>дающих право голоса долей</w:t>
            </w:r>
            <w:r w:rsidR="00766354" w:rsidRPr="00C76DD8">
              <w:rPr>
                <w:rFonts w:ascii="GHEA Grapalat" w:eastAsia="GHEA Grapalat" w:hAnsi="GHEA Grapalat" w:cs="GHEA Grapalat"/>
              </w:rPr>
              <w:t xml:space="preserve"> (акций, паев) </w:t>
            </w:r>
            <w:r w:rsidR="00766354"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766354" w:rsidRPr="00FD1EE4" w14:paraId="6C7C239B" w14:textId="77777777" w:rsidTr="00563CD2">
        <w:trPr>
          <w:trHeight w:val="684"/>
        </w:trPr>
        <w:tc>
          <w:tcPr>
            <w:tcW w:w="4508" w:type="dxa"/>
            <w:shd w:val="clear" w:color="auto" w:fill="D9E2F3"/>
            <w:vAlign w:val="center"/>
          </w:tcPr>
          <w:p w14:paraId="5C4440C8"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1762527"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46991FEF" w14:textId="77777777" w:rsidTr="00563CD2">
        <w:trPr>
          <w:trHeight w:val="1282"/>
        </w:trPr>
        <w:tc>
          <w:tcPr>
            <w:tcW w:w="4508" w:type="dxa"/>
            <w:shd w:val="clear" w:color="auto" w:fill="D9E2F3"/>
            <w:vAlign w:val="center"/>
          </w:tcPr>
          <w:p w14:paraId="716ED45C"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43D5D2B8" w14:textId="77777777" w:rsidR="00766354" w:rsidRPr="00C843BA" w:rsidRDefault="004B4FB8" w:rsidP="00563CD2">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766354" w:rsidRPr="00FD1EE4">
                  <w:rPr>
                    <w:rFonts w:ascii="Segoe UI Symbol" w:eastAsia="MS Gothic" w:hAnsi="Segoe UI Symbol" w:cs="Segoe UI Symbol"/>
                  </w:rPr>
                  <w:t>☐</w:t>
                </w:r>
              </w:sdtContent>
            </w:sdt>
            <w:r w:rsidR="00766354" w:rsidRPr="00FD1EE4">
              <w:rPr>
                <w:rFonts w:ascii="GHEA Grapalat" w:eastAsia="GHEA Grapalat" w:hAnsi="GHEA Grapalat" w:cs="GHEA Grapalat"/>
              </w:rPr>
              <w:tab/>
            </w:r>
            <w:r w:rsidR="00766354">
              <w:rPr>
                <w:rFonts w:ascii="GHEA Grapalat" w:eastAsia="GHEA Grapalat" w:hAnsi="GHEA Grapalat" w:cs="GHEA Grapalat"/>
              </w:rPr>
              <w:t>Прямое участие</w:t>
            </w:r>
          </w:p>
          <w:p w14:paraId="7D01BC13" w14:textId="77777777" w:rsidR="00766354" w:rsidRPr="00C843BA" w:rsidRDefault="004B4FB8" w:rsidP="00563CD2">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766354" w:rsidRPr="00FD1EE4">
                  <w:rPr>
                    <w:rFonts w:ascii="Segoe UI Symbol" w:eastAsia="MS Gothic" w:hAnsi="Segoe UI Symbol" w:cs="Segoe UI Symbol"/>
                  </w:rPr>
                  <w:t>☐</w:t>
                </w:r>
              </w:sdtContent>
            </w:sdt>
            <w:r w:rsidR="00766354" w:rsidRPr="00FD1EE4">
              <w:rPr>
                <w:rFonts w:ascii="GHEA Grapalat" w:eastAsia="GHEA Grapalat" w:hAnsi="GHEA Grapalat" w:cs="GHEA Grapalat"/>
              </w:rPr>
              <w:tab/>
            </w:r>
            <w:r w:rsidR="00766354">
              <w:rPr>
                <w:rFonts w:ascii="GHEA Grapalat" w:eastAsia="GHEA Grapalat" w:hAnsi="GHEA Grapalat" w:cs="GHEA Grapalat"/>
              </w:rPr>
              <w:t>Косвенное участие</w:t>
            </w:r>
          </w:p>
        </w:tc>
      </w:tr>
      <w:tr w:rsidR="00766354" w:rsidRPr="00FD1EE4" w14:paraId="51A7D35C" w14:textId="77777777" w:rsidTr="00563CD2">
        <w:tc>
          <w:tcPr>
            <w:tcW w:w="9016" w:type="dxa"/>
            <w:gridSpan w:val="2"/>
            <w:vAlign w:val="center"/>
          </w:tcPr>
          <w:p w14:paraId="7B6AF78D" w14:textId="77777777" w:rsidR="00766354" w:rsidRPr="00FD1EE4" w:rsidRDefault="004B4FB8" w:rsidP="00563CD2">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766354" w:rsidRPr="00FD1EE4">
                  <w:rPr>
                    <w:rFonts w:ascii="Segoe UI Symbol" w:eastAsia="MS Gothic" w:hAnsi="Segoe UI Symbol" w:cs="Segoe UI Symbol"/>
                  </w:rPr>
                  <w:t>☐</w:t>
                </w:r>
              </w:sdtContent>
            </w:sdt>
            <w:r w:rsidR="00766354" w:rsidRPr="00FD1EE4">
              <w:rPr>
                <w:rFonts w:ascii="GHEA Grapalat" w:eastAsia="GHEA Grapalat" w:hAnsi="GHEA Grapalat" w:cs="GHEA Grapalat"/>
              </w:rPr>
              <w:tab/>
            </w:r>
            <w:r w:rsidR="00766354" w:rsidRPr="00D654B4">
              <w:rPr>
                <w:rFonts w:ascii="GHEA Grapalat" w:eastAsia="GHEA Grapalat" w:hAnsi="GHEA Grapalat" w:cs="GHEA Grapalat"/>
                <w:lang w:val="hy-AM"/>
              </w:rPr>
              <w:t>б</w:t>
            </w:r>
            <w:r w:rsidR="00766354" w:rsidRPr="00D654B4">
              <w:rPr>
                <w:rFonts w:eastAsia="Cambria Math"/>
              </w:rPr>
              <w:t>․</w:t>
            </w:r>
            <w:r w:rsidR="00766354" w:rsidRPr="00D654B4">
              <w:rPr>
                <w:rFonts w:ascii="GHEA Grapalat" w:eastAsia="Cambria Math" w:hAnsi="GHEA Grapalat" w:cs="Cambria Math"/>
              </w:rPr>
              <w:t xml:space="preserve"> </w:t>
            </w:r>
            <w:r w:rsidR="00766354" w:rsidRPr="00D654B4">
              <w:rPr>
                <w:rFonts w:ascii="GHEA Grapalat" w:eastAsia="GHEA Grapalat" w:hAnsi="GHEA Grapalat" w:cs="GHEA Grapalat"/>
              </w:rPr>
              <w:t xml:space="preserve">имеет право назначать или </w:t>
            </w:r>
            <w:r w:rsidR="00766354" w:rsidRPr="00D654B4">
              <w:rPr>
                <w:rFonts w:ascii="GHEA Grapalat" w:eastAsia="GHEA Grapalat" w:hAnsi="GHEA Grapalat" w:cs="GHEA Grapalat"/>
                <w:lang w:eastAsia="hy-AM"/>
              </w:rPr>
              <w:t>освобождать</w:t>
            </w:r>
            <w:r w:rsidR="00766354" w:rsidRPr="00D654B4">
              <w:rPr>
                <w:rFonts w:ascii="GHEA Grapalat" w:eastAsia="GHEA Grapalat" w:hAnsi="GHEA Grapalat" w:cs="GHEA Grapalat"/>
              </w:rPr>
              <w:t xml:space="preserve"> большинство членов органов управления юридического лица</w:t>
            </w:r>
          </w:p>
        </w:tc>
      </w:tr>
      <w:tr w:rsidR="00766354" w:rsidRPr="00FD1EE4" w14:paraId="576DCA6D" w14:textId="77777777" w:rsidTr="00563CD2">
        <w:tc>
          <w:tcPr>
            <w:tcW w:w="9016" w:type="dxa"/>
            <w:gridSpan w:val="2"/>
            <w:vAlign w:val="center"/>
          </w:tcPr>
          <w:p w14:paraId="2E644312" w14:textId="77777777" w:rsidR="00766354" w:rsidRPr="00FD1EE4" w:rsidRDefault="004B4FB8" w:rsidP="00563CD2">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766354" w:rsidRPr="00FD1EE4">
                  <w:rPr>
                    <w:rFonts w:ascii="Segoe UI Symbol" w:eastAsia="MS Gothic" w:hAnsi="Segoe UI Symbol" w:cs="Segoe UI Symbol"/>
                  </w:rPr>
                  <w:t>☐</w:t>
                </w:r>
              </w:sdtContent>
            </w:sdt>
            <w:r w:rsidR="00766354" w:rsidRPr="00FD1EE4">
              <w:rPr>
                <w:rFonts w:ascii="GHEA Grapalat" w:eastAsia="GHEA Grapalat" w:hAnsi="GHEA Grapalat" w:cs="GHEA Grapalat"/>
              </w:rPr>
              <w:tab/>
            </w:r>
            <w:r w:rsidR="00766354" w:rsidRPr="001104ED">
              <w:rPr>
                <w:rFonts w:ascii="GHEA Grapalat" w:eastAsia="GHEA Grapalat" w:hAnsi="GHEA Grapalat" w:cs="GHEA Grapalat"/>
                <w:lang w:val="hy-AM"/>
              </w:rPr>
              <w:t>в</w:t>
            </w:r>
            <w:r w:rsidR="00766354" w:rsidRPr="00FD1EE4">
              <w:rPr>
                <w:rFonts w:eastAsia="Cambria Math"/>
              </w:rPr>
              <w:t>․</w:t>
            </w:r>
            <w:r w:rsidR="00766354" w:rsidRPr="00FD1EE4">
              <w:rPr>
                <w:rFonts w:ascii="GHEA Grapalat" w:eastAsia="Cambria Math" w:hAnsi="GHEA Grapalat" w:cs="Cambria Math"/>
              </w:rPr>
              <w:t xml:space="preserve"> </w:t>
            </w:r>
            <w:r w:rsidR="00766354"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766354" w:rsidRPr="00FD1EE4" w14:paraId="34C1F372" w14:textId="77777777" w:rsidTr="00563CD2">
        <w:tc>
          <w:tcPr>
            <w:tcW w:w="9016" w:type="dxa"/>
            <w:gridSpan w:val="2"/>
            <w:vAlign w:val="center"/>
          </w:tcPr>
          <w:p w14:paraId="29FB9CFA" w14:textId="77777777" w:rsidR="00766354" w:rsidRPr="00FD1EE4" w:rsidRDefault="004B4FB8" w:rsidP="00563CD2">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766354" w:rsidRPr="00FD1EE4">
                  <w:rPr>
                    <w:rFonts w:ascii="Segoe UI Symbol" w:eastAsia="MS Gothic" w:hAnsi="Segoe UI Symbol" w:cs="Segoe UI Symbol"/>
                  </w:rPr>
                  <w:t>☐</w:t>
                </w:r>
              </w:sdtContent>
            </w:sdt>
            <w:r w:rsidR="00766354" w:rsidRPr="00FD1EE4">
              <w:rPr>
                <w:rFonts w:ascii="GHEA Grapalat" w:eastAsia="GHEA Grapalat" w:hAnsi="GHEA Grapalat" w:cs="GHEA Grapalat"/>
              </w:rPr>
              <w:tab/>
            </w:r>
            <w:r w:rsidR="00766354" w:rsidRPr="009839CB">
              <w:rPr>
                <w:rFonts w:ascii="GHEA Grapalat" w:eastAsia="GHEA Grapalat" w:hAnsi="GHEA Grapalat" w:cs="GHEA Grapalat"/>
                <w:lang w:val="hy-AM"/>
              </w:rPr>
              <w:t>г</w:t>
            </w:r>
            <w:r w:rsidR="00766354" w:rsidRPr="00FD1EE4">
              <w:rPr>
                <w:rFonts w:eastAsia="Cambria Math"/>
              </w:rPr>
              <w:t>․</w:t>
            </w:r>
            <w:r w:rsidR="00766354" w:rsidRPr="00FD1EE4">
              <w:rPr>
                <w:rFonts w:ascii="GHEA Grapalat" w:eastAsia="Cambria Math" w:hAnsi="GHEA Grapalat" w:cs="Cambria Math"/>
              </w:rPr>
              <w:t xml:space="preserve"> </w:t>
            </w:r>
            <w:r w:rsidR="00766354" w:rsidRPr="00F84F06">
              <w:rPr>
                <w:rFonts w:ascii="GHEA Grapalat" w:eastAsia="GHEA Grapalat" w:hAnsi="GHEA Grapalat" w:cs="GHEA Grapalat"/>
              </w:rPr>
              <w:t xml:space="preserve">осуществляет реальный (фактический) контроль за юридическим лицом </w:t>
            </w:r>
            <w:r w:rsidR="00766354">
              <w:rPr>
                <w:rFonts w:ascii="GHEA Grapalat" w:eastAsia="GHEA Grapalat" w:hAnsi="GHEA Grapalat" w:cs="GHEA Grapalat"/>
              </w:rPr>
              <w:t>иными</w:t>
            </w:r>
            <w:r w:rsidR="00766354" w:rsidRPr="00F84F06">
              <w:rPr>
                <w:rFonts w:ascii="GHEA Grapalat" w:eastAsia="GHEA Grapalat" w:hAnsi="GHEA Grapalat" w:cs="GHEA Grapalat"/>
              </w:rPr>
              <w:t xml:space="preserve"> средствами</w:t>
            </w:r>
          </w:p>
        </w:tc>
      </w:tr>
      <w:tr w:rsidR="00766354" w:rsidRPr="00FD1EE4" w14:paraId="4CEED203" w14:textId="77777777" w:rsidTr="00563CD2">
        <w:tc>
          <w:tcPr>
            <w:tcW w:w="9016" w:type="dxa"/>
            <w:gridSpan w:val="2"/>
            <w:vAlign w:val="center"/>
          </w:tcPr>
          <w:p w14:paraId="0FA520FA" w14:textId="77777777" w:rsidR="00766354" w:rsidRPr="00FD1EE4" w:rsidRDefault="004B4FB8" w:rsidP="00563CD2">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766354" w:rsidRPr="00FD1EE4">
                  <w:rPr>
                    <w:rFonts w:ascii="Segoe UI Symbol" w:eastAsia="MS Gothic" w:hAnsi="Segoe UI Symbol" w:cs="Segoe UI Symbol"/>
                  </w:rPr>
                  <w:t>☐</w:t>
                </w:r>
              </w:sdtContent>
            </w:sdt>
            <w:r w:rsidR="00766354" w:rsidRPr="00FD1EE4">
              <w:rPr>
                <w:rFonts w:ascii="GHEA Grapalat" w:eastAsia="GHEA Grapalat" w:hAnsi="GHEA Grapalat" w:cs="GHEA Grapalat"/>
              </w:rPr>
              <w:tab/>
            </w:r>
            <w:r w:rsidR="00766354" w:rsidRPr="00331D0E">
              <w:rPr>
                <w:rFonts w:ascii="GHEA Grapalat" w:eastAsia="GHEA Grapalat" w:hAnsi="GHEA Grapalat" w:cs="GHEA Grapalat"/>
                <w:lang w:val="hy-AM"/>
              </w:rPr>
              <w:t>д</w:t>
            </w:r>
            <w:r w:rsidR="00766354" w:rsidRPr="00FD1EE4">
              <w:rPr>
                <w:rFonts w:eastAsia="Cambria Math"/>
              </w:rPr>
              <w:t>․</w:t>
            </w:r>
            <w:r w:rsidR="00766354" w:rsidRPr="00FD1EE4">
              <w:rPr>
                <w:rFonts w:ascii="GHEA Grapalat" w:eastAsia="Cambria Math" w:hAnsi="GHEA Grapalat" w:cs="Cambria Math"/>
              </w:rPr>
              <w:t xml:space="preserve"> </w:t>
            </w:r>
            <w:r w:rsidR="00766354"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766354" w:rsidRPr="00F36505">
              <w:rPr>
                <w:rFonts w:ascii="GHEA Grapalat" w:eastAsia="GHEA Grapalat" w:hAnsi="GHEA Grapalat" w:cs="GHEA Grapalat"/>
              </w:rPr>
              <w:t xml:space="preserve"> "а" - "г"</w:t>
            </w:r>
          </w:p>
        </w:tc>
      </w:tr>
    </w:tbl>
    <w:p w14:paraId="00FBA9F7" w14:textId="77777777" w:rsidR="00766354" w:rsidRPr="00FD1EE4" w:rsidRDefault="00766354" w:rsidP="00766354">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66354" w:rsidRPr="00FD1EE4" w14:paraId="3CE2BD37" w14:textId="77777777" w:rsidTr="00563CD2">
        <w:tc>
          <w:tcPr>
            <w:tcW w:w="2837" w:type="dxa"/>
            <w:shd w:val="clear" w:color="auto" w:fill="D9E2F3"/>
            <w:vAlign w:val="center"/>
          </w:tcPr>
          <w:p w14:paraId="51B41949" w14:textId="77777777" w:rsidR="00766354" w:rsidRPr="00FD1EE4" w:rsidRDefault="00766354" w:rsidP="00766354">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053AD3F9"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16D54ADB" w14:textId="77777777" w:rsidTr="00563CD2">
        <w:tc>
          <w:tcPr>
            <w:tcW w:w="2837" w:type="dxa"/>
            <w:shd w:val="clear" w:color="auto" w:fill="D9E2F3"/>
            <w:vAlign w:val="center"/>
          </w:tcPr>
          <w:p w14:paraId="6181C4F0" w14:textId="77777777" w:rsidR="00766354" w:rsidRPr="00FD1EE4" w:rsidRDefault="00766354" w:rsidP="00766354">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14:paraId="4A6D22D9" w14:textId="77777777" w:rsidR="00766354" w:rsidRPr="00B23852" w:rsidRDefault="004B4FB8" w:rsidP="00563CD2">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766354" w:rsidRPr="00FD1EE4">
                  <w:rPr>
                    <w:rFonts w:ascii="Segoe UI Symbol" w:eastAsia="MS Gothic" w:hAnsi="Segoe UI Symbol" w:cs="Segoe UI Symbol"/>
                  </w:rPr>
                  <w:t>☐</w:t>
                </w:r>
              </w:sdtContent>
            </w:sdt>
            <w:r w:rsidR="00766354" w:rsidRPr="00FD1EE4">
              <w:rPr>
                <w:rFonts w:ascii="GHEA Grapalat" w:eastAsia="GHEA Grapalat" w:hAnsi="GHEA Grapalat" w:cs="GHEA Grapalat"/>
              </w:rPr>
              <w:tab/>
            </w:r>
            <w:r w:rsidR="00766354">
              <w:rPr>
                <w:rFonts w:ascii="GHEA Grapalat" w:eastAsia="GHEA Grapalat" w:hAnsi="GHEA Grapalat" w:cs="GHEA Grapalat"/>
              </w:rPr>
              <w:t>Отдельно</w:t>
            </w:r>
          </w:p>
          <w:p w14:paraId="57DEBBBE" w14:textId="77777777" w:rsidR="00766354" w:rsidRPr="00FD1EE4" w:rsidRDefault="004B4FB8" w:rsidP="00563CD2">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766354" w:rsidRPr="00FD1EE4">
                  <w:rPr>
                    <w:rFonts w:ascii="Segoe UI Symbol" w:eastAsia="MS Gothic" w:hAnsi="Segoe UI Symbol" w:cs="Segoe UI Symbol"/>
                  </w:rPr>
                  <w:t>☐</w:t>
                </w:r>
              </w:sdtContent>
            </w:sdt>
            <w:r w:rsidR="00766354" w:rsidRPr="00FD1EE4">
              <w:rPr>
                <w:rFonts w:ascii="GHEA Grapalat" w:eastAsia="GHEA Grapalat" w:hAnsi="GHEA Grapalat" w:cs="GHEA Grapalat"/>
              </w:rPr>
              <w:tab/>
            </w:r>
            <w:r w:rsidR="00766354" w:rsidRPr="005558FC">
              <w:rPr>
                <w:rFonts w:ascii="GHEA Grapalat" w:eastAsia="GHEA Grapalat" w:hAnsi="GHEA Grapalat" w:cs="GHEA Grapalat"/>
              </w:rPr>
              <w:t>Совместно с аффилированными лицами</w:t>
            </w:r>
          </w:p>
        </w:tc>
      </w:tr>
      <w:tr w:rsidR="00766354" w:rsidRPr="00FD1EE4" w14:paraId="0F73F368" w14:textId="77777777" w:rsidTr="00563CD2">
        <w:tc>
          <w:tcPr>
            <w:tcW w:w="2837" w:type="dxa"/>
            <w:shd w:val="clear" w:color="auto" w:fill="D9E2F3"/>
            <w:vAlign w:val="center"/>
          </w:tcPr>
          <w:p w14:paraId="0FA57D71" w14:textId="77777777" w:rsidR="00766354" w:rsidRPr="00FD1EE4" w:rsidRDefault="00766354" w:rsidP="00766354">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ACA0F46" w14:textId="77777777" w:rsidR="00766354" w:rsidRPr="005600B4" w:rsidRDefault="004B4FB8" w:rsidP="00563CD2">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766354" w:rsidRPr="00FD1EE4">
                  <w:rPr>
                    <w:rFonts w:ascii="Segoe UI Symbol" w:eastAsia="MS Gothic" w:hAnsi="Segoe UI Symbol" w:cs="Segoe UI Symbol"/>
                  </w:rPr>
                  <w:t>☐</w:t>
                </w:r>
              </w:sdtContent>
            </w:sdt>
            <w:r w:rsidR="00766354" w:rsidRPr="00FD1EE4">
              <w:rPr>
                <w:rFonts w:ascii="GHEA Grapalat" w:eastAsia="GHEA Grapalat" w:hAnsi="GHEA Grapalat" w:cs="GHEA Grapalat"/>
              </w:rPr>
              <w:tab/>
            </w:r>
            <w:r w:rsidR="00766354">
              <w:rPr>
                <w:rFonts w:ascii="GHEA Grapalat" w:eastAsia="GHEA Grapalat" w:hAnsi="GHEA Grapalat" w:cs="GHEA Grapalat"/>
              </w:rPr>
              <w:t>Да</w:t>
            </w:r>
          </w:p>
          <w:p w14:paraId="14B8C540" w14:textId="77777777" w:rsidR="00766354" w:rsidRPr="005600B4" w:rsidRDefault="004B4FB8" w:rsidP="00563CD2">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766354" w:rsidRPr="00FD1EE4">
                  <w:rPr>
                    <w:rFonts w:ascii="Segoe UI Symbol" w:eastAsia="MS Gothic" w:hAnsi="Segoe UI Symbol" w:cs="Segoe UI Symbol"/>
                  </w:rPr>
                  <w:t>☐</w:t>
                </w:r>
              </w:sdtContent>
            </w:sdt>
            <w:r w:rsidR="00766354" w:rsidRPr="00FD1EE4">
              <w:rPr>
                <w:rFonts w:ascii="GHEA Grapalat" w:eastAsia="GHEA Grapalat" w:hAnsi="GHEA Grapalat" w:cs="GHEA Grapalat"/>
              </w:rPr>
              <w:tab/>
            </w:r>
            <w:r w:rsidR="00766354">
              <w:rPr>
                <w:rFonts w:ascii="GHEA Grapalat" w:eastAsia="GHEA Grapalat" w:hAnsi="GHEA Grapalat" w:cs="GHEA Grapalat"/>
              </w:rPr>
              <w:t>Нет</w:t>
            </w:r>
          </w:p>
        </w:tc>
      </w:tr>
    </w:tbl>
    <w:p w14:paraId="6E4D975F" w14:textId="77777777" w:rsidR="00766354" w:rsidRPr="00FD1EE4" w:rsidRDefault="00766354" w:rsidP="0076635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66354" w:rsidRPr="00FD1EE4" w14:paraId="4E1F4006" w14:textId="77777777" w:rsidTr="00563CD2">
        <w:tc>
          <w:tcPr>
            <w:tcW w:w="2837" w:type="dxa"/>
            <w:shd w:val="clear" w:color="auto" w:fill="D9E2F3"/>
            <w:vAlign w:val="center"/>
          </w:tcPr>
          <w:p w14:paraId="31B5195D"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B9AD663"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3439E4BC" w14:textId="77777777" w:rsidTr="00563CD2">
        <w:tc>
          <w:tcPr>
            <w:tcW w:w="2837" w:type="dxa"/>
            <w:shd w:val="clear" w:color="auto" w:fill="D9E2F3"/>
            <w:vAlign w:val="center"/>
          </w:tcPr>
          <w:p w14:paraId="1FE7F887"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21361E6C" w14:textId="77777777" w:rsidR="00766354" w:rsidRPr="00FD1EE4" w:rsidRDefault="00766354" w:rsidP="00563CD2">
            <w:pPr>
              <w:spacing w:before="240" w:after="240"/>
              <w:rPr>
                <w:rFonts w:ascii="GHEA Grapalat" w:eastAsia="GHEA Grapalat" w:hAnsi="GHEA Grapalat" w:cs="GHEA Grapalat"/>
              </w:rPr>
            </w:pPr>
          </w:p>
        </w:tc>
      </w:tr>
    </w:tbl>
    <w:p w14:paraId="2C08CF6C" w14:textId="77777777" w:rsidR="00766354" w:rsidRPr="00FD1EE4" w:rsidRDefault="00766354" w:rsidP="00766354">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90A34E1" w14:textId="77777777" w:rsidR="00766354" w:rsidRPr="00FD1EE4" w:rsidRDefault="00766354" w:rsidP="00766354">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479B82FD" w14:textId="77777777" w:rsidR="00766354" w:rsidRPr="00FD1EE4" w:rsidRDefault="00766354" w:rsidP="0076635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66354" w:rsidRPr="00FD1EE4" w14:paraId="576A3BC9" w14:textId="77777777" w:rsidTr="00563CD2">
        <w:tc>
          <w:tcPr>
            <w:tcW w:w="2835" w:type="dxa"/>
            <w:shd w:val="clear" w:color="auto" w:fill="D9E2F3"/>
            <w:vAlign w:val="center"/>
          </w:tcPr>
          <w:p w14:paraId="33FD094A"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D5A2C82"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0EF01F5A" w14:textId="77777777" w:rsidTr="00563CD2">
        <w:tc>
          <w:tcPr>
            <w:tcW w:w="2835" w:type="dxa"/>
            <w:shd w:val="clear" w:color="auto" w:fill="D9E2F3"/>
            <w:vAlign w:val="center"/>
          </w:tcPr>
          <w:p w14:paraId="21846F94"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0B94745"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35E2970A" w14:textId="77777777" w:rsidTr="00563CD2">
        <w:tc>
          <w:tcPr>
            <w:tcW w:w="2835" w:type="dxa"/>
            <w:shd w:val="clear" w:color="auto" w:fill="D9E2F3"/>
            <w:vAlign w:val="center"/>
          </w:tcPr>
          <w:p w14:paraId="2CEF67C9"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776D4450"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351494DA" w14:textId="77777777" w:rsidTr="00563CD2">
        <w:tc>
          <w:tcPr>
            <w:tcW w:w="2835" w:type="dxa"/>
            <w:shd w:val="clear" w:color="auto" w:fill="D9E2F3"/>
            <w:vAlign w:val="center"/>
          </w:tcPr>
          <w:p w14:paraId="50C93CB7"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532B0967"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695924CE" w14:textId="77777777" w:rsidTr="00563CD2">
        <w:tc>
          <w:tcPr>
            <w:tcW w:w="2835" w:type="dxa"/>
            <w:shd w:val="clear" w:color="auto" w:fill="D9E2F3"/>
            <w:vAlign w:val="center"/>
          </w:tcPr>
          <w:p w14:paraId="719F4044"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5715F14"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6122EA7C" w14:textId="77777777" w:rsidTr="00563CD2">
        <w:tc>
          <w:tcPr>
            <w:tcW w:w="2835" w:type="dxa"/>
            <w:shd w:val="clear" w:color="auto" w:fill="D9E2F3"/>
            <w:vAlign w:val="center"/>
          </w:tcPr>
          <w:p w14:paraId="1BE5E8ED"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5E2589C3"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1C9804E5" w14:textId="77777777" w:rsidTr="00563CD2">
        <w:tc>
          <w:tcPr>
            <w:tcW w:w="2835" w:type="dxa"/>
            <w:shd w:val="clear" w:color="auto" w:fill="D9E2F3"/>
            <w:vAlign w:val="center"/>
          </w:tcPr>
          <w:p w14:paraId="138A7F6D"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3472D0C" w14:textId="77777777" w:rsidR="00766354" w:rsidRPr="00FD1EE4" w:rsidRDefault="00766354" w:rsidP="00563CD2">
            <w:pPr>
              <w:spacing w:before="240" w:after="240"/>
              <w:rPr>
                <w:rFonts w:ascii="GHEA Grapalat" w:eastAsia="GHEA Grapalat" w:hAnsi="GHEA Grapalat" w:cs="GHEA Grapalat"/>
              </w:rPr>
            </w:pPr>
          </w:p>
        </w:tc>
      </w:tr>
    </w:tbl>
    <w:p w14:paraId="0F008F60" w14:textId="77777777" w:rsidR="00766354" w:rsidRPr="00FD1EE4" w:rsidRDefault="00766354" w:rsidP="00766354">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66354" w:rsidRPr="00FD1EE4" w14:paraId="5FB91C60" w14:textId="77777777" w:rsidTr="00563CD2">
        <w:trPr>
          <w:trHeight w:val="853"/>
        </w:trPr>
        <w:tc>
          <w:tcPr>
            <w:tcW w:w="2835" w:type="dxa"/>
            <w:vMerge w:val="restart"/>
            <w:shd w:val="clear" w:color="auto" w:fill="D9E2F3"/>
            <w:vAlign w:val="center"/>
          </w:tcPr>
          <w:p w14:paraId="2389029C" w14:textId="77777777" w:rsidR="00766354" w:rsidRPr="00FD1EE4" w:rsidRDefault="00766354" w:rsidP="00766354">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A35DF01"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27502FBF" w14:textId="77777777" w:rsidTr="00563CD2">
        <w:trPr>
          <w:trHeight w:val="850"/>
        </w:trPr>
        <w:tc>
          <w:tcPr>
            <w:tcW w:w="2835" w:type="dxa"/>
            <w:vMerge/>
            <w:shd w:val="clear" w:color="auto" w:fill="D9E2F3"/>
            <w:vAlign w:val="center"/>
          </w:tcPr>
          <w:p w14:paraId="5B82881C" w14:textId="77777777" w:rsidR="00766354" w:rsidRPr="00FD1EE4" w:rsidRDefault="00766354" w:rsidP="0076635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9AC6FF7"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7CBECC38" w14:textId="77777777" w:rsidTr="00563CD2">
        <w:trPr>
          <w:trHeight w:val="850"/>
        </w:trPr>
        <w:tc>
          <w:tcPr>
            <w:tcW w:w="2835" w:type="dxa"/>
            <w:vMerge/>
            <w:shd w:val="clear" w:color="auto" w:fill="D9E2F3"/>
            <w:vAlign w:val="center"/>
          </w:tcPr>
          <w:p w14:paraId="4A448422" w14:textId="77777777" w:rsidR="00766354" w:rsidRPr="00FD1EE4" w:rsidRDefault="00766354" w:rsidP="0076635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18DECB6"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741424CD" w14:textId="77777777" w:rsidTr="00563CD2">
        <w:trPr>
          <w:trHeight w:val="850"/>
        </w:trPr>
        <w:tc>
          <w:tcPr>
            <w:tcW w:w="2835" w:type="dxa"/>
            <w:vMerge/>
            <w:shd w:val="clear" w:color="auto" w:fill="D9E2F3"/>
            <w:vAlign w:val="center"/>
          </w:tcPr>
          <w:p w14:paraId="3EAD72D6" w14:textId="77777777" w:rsidR="00766354" w:rsidRPr="00FD1EE4" w:rsidRDefault="00766354" w:rsidP="0076635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F1B4433"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7873D29A" w14:textId="77777777" w:rsidTr="00563CD2">
        <w:trPr>
          <w:trHeight w:val="850"/>
        </w:trPr>
        <w:tc>
          <w:tcPr>
            <w:tcW w:w="2835" w:type="dxa"/>
            <w:vMerge/>
            <w:shd w:val="clear" w:color="auto" w:fill="D9E2F3"/>
            <w:vAlign w:val="center"/>
          </w:tcPr>
          <w:p w14:paraId="43D4C93A" w14:textId="77777777" w:rsidR="00766354" w:rsidRPr="00FD1EE4" w:rsidRDefault="00766354" w:rsidP="0076635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538A08B" w14:textId="77777777" w:rsidR="00766354" w:rsidRPr="00FD1EE4" w:rsidRDefault="00766354" w:rsidP="00563CD2">
            <w:pPr>
              <w:spacing w:before="240" w:after="240"/>
              <w:rPr>
                <w:rFonts w:ascii="GHEA Grapalat" w:eastAsia="GHEA Grapalat" w:hAnsi="GHEA Grapalat" w:cs="GHEA Grapalat"/>
              </w:rPr>
            </w:pPr>
          </w:p>
        </w:tc>
      </w:tr>
    </w:tbl>
    <w:p w14:paraId="0E63638C" w14:textId="77777777" w:rsidR="00766354" w:rsidRDefault="00766354" w:rsidP="00766354">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66354" w:rsidRPr="00FD1EE4" w14:paraId="7CBABAD4" w14:textId="77777777" w:rsidTr="00563CD2">
        <w:tc>
          <w:tcPr>
            <w:tcW w:w="2835" w:type="dxa"/>
            <w:shd w:val="clear" w:color="auto" w:fill="D9E2F3"/>
            <w:vAlign w:val="center"/>
          </w:tcPr>
          <w:p w14:paraId="15EEA03E"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7E862EB4" w14:textId="77777777" w:rsidR="00766354" w:rsidRPr="00FD1EE4" w:rsidRDefault="00766354" w:rsidP="00563CD2">
            <w:pPr>
              <w:spacing w:before="240" w:after="240"/>
              <w:rPr>
                <w:rFonts w:ascii="GHEA Grapalat" w:eastAsia="GHEA Grapalat" w:hAnsi="GHEA Grapalat" w:cs="GHEA Grapalat"/>
              </w:rPr>
            </w:pPr>
          </w:p>
        </w:tc>
      </w:tr>
      <w:tr w:rsidR="00766354" w:rsidRPr="00FD1EE4" w14:paraId="5649B1BF" w14:textId="77777777" w:rsidTr="00563CD2">
        <w:tc>
          <w:tcPr>
            <w:tcW w:w="2835" w:type="dxa"/>
            <w:shd w:val="clear" w:color="auto" w:fill="D9E2F3"/>
            <w:vAlign w:val="center"/>
          </w:tcPr>
          <w:p w14:paraId="229E5892" w14:textId="77777777" w:rsidR="00766354" w:rsidRPr="00FD1EE4" w:rsidRDefault="00766354" w:rsidP="00766354">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2FB88EC4" w14:textId="77777777" w:rsidR="00766354" w:rsidRPr="00FD1EE4" w:rsidRDefault="00766354" w:rsidP="00563CD2">
            <w:pPr>
              <w:spacing w:before="240" w:after="240"/>
              <w:rPr>
                <w:rFonts w:ascii="GHEA Grapalat" w:eastAsia="GHEA Grapalat" w:hAnsi="GHEA Grapalat" w:cs="GHEA Grapalat"/>
              </w:rPr>
            </w:pPr>
          </w:p>
        </w:tc>
      </w:tr>
    </w:tbl>
    <w:p w14:paraId="6434BD3C" w14:textId="77777777" w:rsidR="00766354" w:rsidRPr="00FD1EE4" w:rsidRDefault="00766354" w:rsidP="00766354">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64C8043" w14:textId="77777777" w:rsidR="00766354" w:rsidRPr="00FD1EE4" w:rsidRDefault="00766354" w:rsidP="00766354">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766354" w:rsidRPr="00FD1EE4" w14:paraId="141AD267" w14:textId="77777777" w:rsidTr="00563CD2">
        <w:tc>
          <w:tcPr>
            <w:tcW w:w="9016" w:type="dxa"/>
            <w:shd w:val="clear" w:color="auto" w:fill="DBE5F1" w:themeFill="accent1" w:themeFillTint="33"/>
          </w:tcPr>
          <w:p w14:paraId="4FE15F88" w14:textId="77777777" w:rsidR="00766354" w:rsidRPr="00FD1EE4" w:rsidRDefault="00766354" w:rsidP="00563CD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766354" w:rsidRPr="00FD1EE4" w14:paraId="6946B3ED" w14:textId="77777777" w:rsidTr="00563CD2">
        <w:trPr>
          <w:trHeight w:val="10187"/>
        </w:trPr>
        <w:tc>
          <w:tcPr>
            <w:tcW w:w="9016" w:type="dxa"/>
          </w:tcPr>
          <w:p w14:paraId="640685C5" w14:textId="77777777" w:rsidR="00766354" w:rsidRPr="00FD1EE4" w:rsidRDefault="00766354" w:rsidP="00563CD2">
            <w:pPr>
              <w:rPr>
                <w:rFonts w:ascii="GHEA Grapalat" w:eastAsia="GHEA Grapalat" w:hAnsi="GHEA Grapalat" w:cs="GHEA Grapalat"/>
                <w:b/>
                <w:color w:val="000000"/>
              </w:rPr>
            </w:pPr>
          </w:p>
        </w:tc>
      </w:tr>
    </w:tbl>
    <w:p w14:paraId="58717160" w14:textId="77777777" w:rsidR="00766354" w:rsidRPr="00FD1EE4" w:rsidRDefault="00766354" w:rsidP="00766354">
      <w:pPr>
        <w:pBdr>
          <w:top w:val="nil"/>
          <w:left w:val="nil"/>
          <w:bottom w:val="nil"/>
          <w:right w:val="nil"/>
          <w:between w:val="nil"/>
        </w:pBdr>
        <w:rPr>
          <w:rFonts w:ascii="GHEA Grapalat" w:eastAsia="GHEA Grapalat" w:hAnsi="GHEA Grapalat" w:cs="GHEA Grapalat"/>
          <w:b/>
          <w:color w:val="000000"/>
        </w:rPr>
      </w:pPr>
    </w:p>
    <w:p w14:paraId="13174765" w14:textId="77777777" w:rsidR="00766354" w:rsidRDefault="00766354" w:rsidP="00766354">
      <w:pPr>
        <w:rPr>
          <w:rFonts w:ascii="GHEA Grapalat" w:hAnsi="GHEA Grapalat"/>
          <w:b/>
        </w:rPr>
      </w:pPr>
    </w:p>
    <w:p w14:paraId="7F1AA728" w14:textId="77777777" w:rsidR="00766354" w:rsidRDefault="00766354" w:rsidP="00766354">
      <w:pPr>
        <w:rPr>
          <w:ins w:id="2" w:author="Inesa Kocharyan" w:date="2021-09-01T11:45:00Z"/>
          <w:rFonts w:ascii="GHEA Grapalat" w:hAnsi="GHEA Grapalat"/>
          <w:b/>
        </w:rPr>
      </w:pPr>
    </w:p>
    <w:p w14:paraId="3C8BB5F3" w14:textId="77777777" w:rsidR="00766354" w:rsidRDefault="00766354" w:rsidP="00766354">
      <w:pPr>
        <w:rPr>
          <w:rFonts w:ascii="GHEA Grapalat" w:hAnsi="GHEA Grapalat"/>
          <w:b/>
        </w:rPr>
      </w:pPr>
      <w:r>
        <w:rPr>
          <w:rFonts w:ascii="GHEA Grapalat" w:hAnsi="GHEA Grapalat"/>
          <w:b/>
        </w:rPr>
        <w:br w:type="page"/>
      </w:r>
    </w:p>
    <w:p w14:paraId="56CFEE0A" w14:textId="77777777" w:rsidR="00766354" w:rsidRPr="000306ED" w:rsidRDefault="00766354" w:rsidP="00766354">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01EBC968" w14:textId="77777777" w:rsidR="00766354" w:rsidRPr="000306ED" w:rsidRDefault="00766354" w:rsidP="00766354">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D9A511B" w14:textId="77777777" w:rsidR="00766354" w:rsidRPr="000306ED" w:rsidRDefault="00766354" w:rsidP="00766354">
      <w:pPr>
        <w:pStyle w:val="ListParagraph"/>
        <w:numPr>
          <w:ilvl w:val="0"/>
          <w:numId w:val="31"/>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42646BD" w14:textId="77777777" w:rsidR="00766354" w:rsidRPr="000306ED" w:rsidRDefault="00766354" w:rsidP="00766354">
      <w:pPr>
        <w:pStyle w:val="ListParagraph"/>
        <w:numPr>
          <w:ilvl w:val="0"/>
          <w:numId w:val="31"/>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B74878B" w14:textId="77777777" w:rsidR="00766354" w:rsidRPr="000306ED" w:rsidRDefault="00766354" w:rsidP="00766354">
      <w:pPr>
        <w:pStyle w:val="ListParagraph"/>
        <w:numPr>
          <w:ilvl w:val="0"/>
          <w:numId w:val="31"/>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080B2E5" w14:textId="77777777" w:rsidR="00766354" w:rsidRPr="000306ED" w:rsidRDefault="00766354" w:rsidP="00766354">
      <w:pPr>
        <w:pStyle w:val="ListParagraph"/>
        <w:numPr>
          <w:ilvl w:val="0"/>
          <w:numId w:val="30"/>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645BB509" w14:textId="77777777" w:rsidR="00766354" w:rsidRPr="000306ED" w:rsidRDefault="00766354" w:rsidP="00766354">
      <w:pPr>
        <w:pStyle w:val="ListParagraph"/>
        <w:numPr>
          <w:ilvl w:val="0"/>
          <w:numId w:val="32"/>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2D3CFCCE" w14:textId="77777777" w:rsidR="00766354" w:rsidRPr="000306ED" w:rsidRDefault="00766354" w:rsidP="00766354">
      <w:pPr>
        <w:pStyle w:val="ListParagraph"/>
        <w:numPr>
          <w:ilvl w:val="0"/>
          <w:numId w:val="32"/>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7BB244F" w14:textId="77777777" w:rsidR="00766354" w:rsidRPr="000306ED" w:rsidRDefault="00766354" w:rsidP="00766354">
      <w:pPr>
        <w:pStyle w:val="ListParagraph"/>
        <w:numPr>
          <w:ilvl w:val="0"/>
          <w:numId w:val="32"/>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16CAA64" w14:textId="77777777" w:rsidR="00766354" w:rsidRPr="000306ED" w:rsidRDefault="00766354" w:rsidP="00766354">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40D180F1" w14:textId="77777777" w:rsidR="00766354" w:rsidRPr="000306ED" w:rsidRDefault="00766354" w:rsidP="00766354">
      <w:pPr>
        <w:pStyle w:val="ListParagraph"/>
        <w:numPr>
          <w:ilvl w:val="0"/>
          <w:numId w:val="33"/>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w:t>
      </w:r>
      <w:r w:rsidRPr="000306ED">
        <w:rPr>
          <w:rFonts w:ascii="GHEA Grapalat" w:hAnsi="GHEA Grapalat"/>
        </w:rPr>
        <w:lastRenderedPageBreak/>
        <w:t>в уставном капитале производятся с учетом правил, установленных абзацем "а" подпункта 5 пункта 4 настоящего Порядка;</w:t>
      </w:r>
    </w:p>
    <w:p w14:paraId="404C6363" w14:textId="77777777" w:rsidR="00766354" w:rsidRPr="000306ED" w:rsidRDefault="00766354" w:rsidP="00766354">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D8D96FE" w14:textId="77777777" w:rsidR="00766354" w:rsidRPr="000306ED" w:rsidRDefault="00766354" w:rsidP="00766354">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BE679CC" w14:textId="77777777" w:rsidR="00766354" w:rsidRPr="000306ED" w:rsidRDefault="00766354" w:rsidP="00766354">
      <w:pPr>
        <w:pStyle w:val="ListParagraph"/>
        <w:numPr>
          <w:ilvl w:val="0"/>
          <w:numId w:val="34"/>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DB53AF" w14:textId="77777777" w:rsidR="00766354" w:rsidRPr="000306ED" w:rsidRDefault="00766354" w:rsidP="00766354">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02652D6" w14:textId="77777777" w:rsidR="00766354" w:rsidRPr="000306ED" w:rsidRDefault="00766354" w:rsidP="00766354">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0944DC06" w14:textId="77777777" w:rsidR="00766354" w:rsidRPr="000306ED" w:rsidRDefault="00766354" w:rsidP="00766354">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1B98475" w14:textId="77777777" w:rsidR="00766354" w:rsidRPr="000306ED" w:rsidRDefault="00766354" w:rsidP="00766354">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w:t>
      </w:r>
      <w:r w:rsidRPr="000306ED">
        <w:rPr>
          <w:rFonts w:ascii="GHEA Grapalat" w:hAnsi="GHEA Grapalat"/>
        </w:rPr>
        <w:lastRenderedPageBreak/>
        <w:t>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351B51C6" w14:textId="77777777" w:rsidR="00766354" w:rsidRPr="000306ED" w:rsidRDefault="00766354" w:rsidP="00766354">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41CE787" w14:textId="77777777" w:rsidR="00766354" w:rsidRPr="000306ED" w:rsidRDefault="00766354" w:rsidP="00766354">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 xml:space="preserve">рганизацию в силу </w:t>
      </w:r>
      <w:r w:rsidRPr="000306ED">
        <w:rPr>
          <w:rFonts w:ascii="GHEA Grapalat" w:hAnsi="GHEA Grapalat"/>
        </w:rPr>
        <w:lastRenderedPageBreak/>
        <w:t>правовых инструментов (в том числе заключенных сделок), на основе личного влияния иного характера или иными средствами;</w:t>
      </w:r>
    </w:p>
    <w:p w14:paraId="13EB14A4" w14:textId="77777777" w:rsidR="00766354" w:rsidRPr="000306ED" w:rsidRDefault="00766354" w:rsidP="00766354">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C838EF3" w14:textId="77777777" w:rsidR="00766354" w:rsidRPr="000306ED" w:rsidRDefault="00766354" w:rsidP="00766354">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1E0FE309" w14:textId="77777777" w:rsidR="00766354" w:rsidRPr="000306ED" w:rsidRDefault="00766354" w:rsidP="00766354">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285932E" w14:textId="77777777" w:rsidR="00766354" w:rsidRPr="000306ED" w:rsidRDefault="00766354" w:rsidP="00766354">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396C2D6B" w14:textId="77777777" w:rsidR="00766354" w:rsidRPr="000306ED" w:rsidRDefault="00766354" w:rsidP="00766354">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6173652" w14:textId="77777777" w:rsidR="00766354" w:rsidRPr="000306ED" w:rsidRDefault="00766354" w:rsidP="00766354">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38B901A" w14:textId="77777777" w:rsidR="00766354" w:rsidRPr="000306ED" w:rsidRDefault="00766354" w:rsidP="00766354">
      <w:pPr>
        <w:spacing w:line="360" w:lineRule="auto"/>
        <w:contextualSpacing/>
        <w:jc w:val="both"/>
        <w:rPr>
          <w:rFonts w:ascii="GHEA Grapalat" w:hAnsi="GHEA Grapalat"/>
        </w:rPr>
      </w:pPr>
      <w:r w:rsidRPr="000306ED">
        <w:rPr>
          <w:rFonts w:ascii="GHEA Grapalat" w:hAnsi="GHEA Grapalat"/>
        </w:rPr>
        <w:lastRenderedPageBreak/>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5C2404A5" w14:textId="77777777" w:rsidR="00766354" w:rsidRPr="000306ED" w:rsidRDefault="00766354" w:rsidP="00766354">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CD3078E" w14:textId="77777777" w:rsidR="00766354" w:rsidRPr="000306ED" w:rsidRDefault="00766354" w:rsidP="00766354">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76D5B5B7" w14:textId="77777777" w:rsidR="00766354" w:rsidRPr="000306ED" w:rsidRDefault="00766354" w:rsidP="00766354">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FA9134E" w14:textId="77777777" w:rsidR="00766354" w:rsidRPr="000306ED" w:rsidRDefault="00766354" w:rsidP="00766354">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45691D9" w14:textId="77777777" w:rsidR="00766354" w:rsidRPr="000306ED" w:rsidRDefault="00766354" w:rsidP="00766354">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825E4B5" w14:textId="77777777" w:rsidR="00766354" w:rsidRPr="000306ED" w:rsidRDefault="00766354" w:rsidP="00766354">
      <w:pPr>
        <w:spacing w:line="360" w:lineRule="auto"/>
        <w:contextualSpacing/>
        <w:jc w:val="both"/>
        <w:rPr>
          <w:rFonts w:ascii="GHEA Grapalat" w:hAnsi="GHEA Grapalat"/>
        </w:rPr>
      </w:pPr>
      <w:r w:rsidRPr="000306ED">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w:t>
      </w:r>
      <w:r w:rsidRPr="000306ED">
        <w:rPr>
          <w:rFonts w:ascii="GHEA Grapalat" w:hAnsi="GHEA Grapalat"/>
        </w:rPr>
        <w:lastRenderedPageBreak/>
        <w:t>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0C3DA68" w14:textId="77777777" w:rsidR="00766354" w:rsidRPr="000306ED" w:rsidRDefault="00766354" w:rsidP="00766354">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349E9BC7" w14:textId="77777777" w:rsidR="00766354" w:rsidRPr="000306ED" w:rsidRDefault="00766354" w:rsidP="00766354">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3CAEC85" w14:textId="77777777" w:rsidR="00766354" w:rsidRPr="000306ED" w:rsidRDefault="00766354" w:rsidP="00766354">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5AE0923E" w14:textId="77777777" w:rsidR="00766354" w:rsidRPr="000306ED" w:rsidRDefault="00766354" w:rsidP="00766354">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74572BE3" w14:textId="77777777" w:rsidR="00766354" w:rsidRPr="000306ED" w:rsidRDefault="00766354" w:rsidP="00766354">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4F3B9BB9" w14:textId="77777777" w:rsidR="00766354" w:rsidRPr="00DC619D" w:rsidRDefault="00766354" w:rsidP="00766354">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14:paraId="3CD1F694" w14:textId="71F634AE" w:rsidR="00766354" w:rsidRPr="009044F1" w:rsidRDefault="00766354" w:rsidP="00766354">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3F49DF">
        <w:rPr>
          <w:rFonts w:ascii="GHEA Grapalat" w:hAnsi="GHEA Grapalat"/>
          <w:b/>
          <w:sz w:val="24"/>
          <w:szCs w:val="24"/>
        </w:rPr>
        <w:t xml:space="preserve">срочная процедура закупки от одного человека </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sidR="00C53EE7">
        <w:rPr>
          <w:rFonts w:ascii="Sylfaen" w:hAnsi="Sylfaen"/>
          <w:sz w:val="24"/>
          <w:szCs w:val="24"/>
          <w:lang w:val="hy-AM"/>
        </w:rPr>
        <w:t>20ՊՈԼ-ՀՄԱԱՊՁԲ-2021/17</w:t>
      </w:r>
    </w:p>
    <w:p w14:paraId="5DED5498" w14:textId="77777777" w:rsidR="00766354" w:rsidRPr="009044F1" w:rsidRDefault="00766354" w:rsidP="00766354">
      <w:pPr>
        <w:widowControl w:val="0"/>
        <w:spacing w:after="120"/>
        <w:ind w:firstLine="567"/>
        <w:jc w:val="center"/>
        <w:rPr>
          <w:rFonts w:ascii="GHEA Grapalat" w:hAnsi="GHEA Grapalat"/>
        </w:rPr>
      </w:pPr>
    </w:p>
    <w:p w14:paraId="74D33A56" w14:textId="77777777" w:rsidR="00766354" w:rsidRPr="009044F1" w:rsidRDefault="00766354" w:rsidP="00766354">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6671DD64" w14:textId="77777777" w:rsidR="00766354" w:rsidRPr="009044F1" w:rsidRDefault="00766354" w:rsidP="00766354">
      <w:pPr>
        <w:widowControl w:val="0"/>
        <w:spacing w:after="120"/>
        <w:ind w:firstLine="567"/>
        <w:jc w:val="center"/>
        <w:rPr>
          <w:rFonts w:ascii="GHEA Grapalat" w:hAnsi="GHEA Grapalat"/>
        </w:rPr>
      </w:pPr>
    </w:p>
    <w:p w14:paraId="7B4C6638" w14:textId="4FCD77CB" w:rsidR="00766354" w:rsidRPr="008842CE" w:rsidRDefault="00766354" w:rsidP="000F4A33">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3F49DF">
        <w:rPr>
          <w:rFonts w:ascii="GHEA Grapalat" w:hAnsi="GHEA Grapalat"/>
          <w:spacing w:val="-6"/>
        </w:rPr>
        <w:t xml:space="preserve">срочная процедура закупки от одного человека </w:t>
      </w:r>
      <w:r w:rsidRPr="005744FC">
        <w:rPr>
          <w:rFonts w:ascii="GHEA Grapalat" w:hAnsi="GHEA Grapalat"/>
          <w:spacing w:val="-6"/>
        </w:rPr>
        <w:t xml:space="preserve"> под кодом </w:t>
      </w:r>
      <w:r w:rsidR="00C53EE7">
        <w:rPr>
          <w:rFonts w:ascii="Sylfaen" w:hAnsi="Sylfaen"/>
          <w:lang w:val="hy-AM"/>
        </w:rPr>
        <w:t>20ՊՈԼ-ՀՄԱԱՊՁԲ-2021/17</w:t>
      </w:r>
      <w:r w:rsidR="000F4A33">
        <w:rPr>
          <w:rFonts w:ascii="Sylfaen" w:hAnsi="Sylfaen"/>
          <w:lang w:val="hy-AM"/>
        </w:rPr>
        <w:t xml:space="preserve"> </w:t>
      </w: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14:paraId="3CFA5985" w14:textId="77777777" w:rsidR="00766354" w:rsidRPr="009044F1" w:rsidRDefault="00766354" w:rsidP="00766354">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6B4921CC" w14:textId="77777777" w:rsidR="00766354" w:rsidRPr="009044F1" w:rsidRDefault="00766354" w:rsidP="00766354">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14:paraId="6FA2912F" w14:textId="77777777" w:rsidR="00766354" w:rsidRPr="009044F1" w:rsidRDefault="00766354" w:rsidP="00766354">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766354" w:rsidRPr="005744FC" w14:paraId="2839999A" w14:textId="77777777" w:rsidTr="00563CD2">
        <w:trPr>
          <w:trHeight w:val="916"/>
          <w:jc w:val="center"/>
        </w:trPr>
        <w:tc>
          <w:tcPr>
            <w:tcW w:w="1368" w:type="dxa"/>
            <w:tcBorders>
              <w:top w:val="single" w:sz="4" w:space="0" w:color="auto"/>
              <w:left w:val="single" w:sz="4" w:space="0" w:color="auto"/>
              <w:right w:val="single" w:sz="4" w:space="0" w:color="auto"/>
            </w:tcBorders>
            <w:vAlign w:val="center"/>
          </w:tcPr>
          <w:p w14:paraId="4AA89E80" w14:textId="77777777" w:rsidR="00766354" w:rsidRPr="005744FC" w:rsidRDefault="00766354" w:rsidP="00563CD2">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41D57A07" w14:textId="77777777" w:rsidR="00766354" w:rsidRPr="005744FC" w:rsidRDefault="00766354" w:rsidP="00563CD2">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35B73D1A" w14:textId="77777777" w:rsidR="00766354" w:rsidRPr="00DE2AE3" w:rsidRDefault="00766354" w:rsidP="00563CD2">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51AFF120" w14:textId="77777777" w:rsidR="00766354" w:rsidRPr="0009191C" w:rsidRDefault="00766354" w:rsidP="00563CD2">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65C23AEE" w14:textId="77777777" w:rsidR="00766354" w:rsidRPr="005744FC" w:rsidRDefault="00766354" w:rsidP="00563CD2">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75BA249" w14:textId="77777777" w:rsidR="00766354" w:rsidRDefault="00766354" w:rsidP="00563CD2">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1"/>
              <w:t>**</w:t>
            </w:r>
          </w:p>
          <w:p w14:paraId="416DC4F4" w14:textId="77777777" w:rsidR="00766354" w:rsidRPr="005744FC" w:rsidRDefault="00766354" w:rsidP="00563CD2">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2B2996D7" w14:textId="77777777" w:rsidR="00766354" w:rsidRPr="005744FC" w:rsidRDefault="00766354" w:rsidP="00563CD2">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758C738B" w14:textId="77777777" w:rsidR="00766354" w:rsidRPr="005744FC" w:rsidRDefault="00766354" w:rsidP="00563CD2">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766354" w:rsidRPr="005744FC" w14:paraId="4214EB4F" w14:textId="77777777" w:rsidTr="00563CD2">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44C67765" w14:textId="77777777" w:rsidR="00766354" w:rsidRPr="005744FC" w:rsidRDefault="00766354" w:rsidP="00563CD2">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CDF3E5A" w14:textId="77777777" w:rsidR="00766354" w:rsidRPr="005744FC" w:rsidRDefault="00766354" w:rsidP="00563CD2">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B67C24F" w14:textId="77777777" w:rsidR="00766354" w:rsidRPr="005744FC" w:rsidRDefault="00766354" w:rsidP="00563CD2">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69632B6" w14:textId="77777777" w:rsidR="00766354" w:rsidRPr="00E02389" w:rsidRDefault="00766354" w:rsidP="00563CD2">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B2413B5" w14:textId="77777777" w:rsidR="00766354" w:rsidRPr="005744FC" w:rsidRDefault="00766354" w:rsidP="00563CD2">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766354" w:rsidRPr="005744FC" w14:paraId="25E7CD2E" w14:textId="77777777" w:rsidTr="00563CD2">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7940666" w14:textId="77777777" w:rsidR="00766354" w:rsidRPr="005744FC" w:rsidRDefault="00766354" w:rsidP="00563CD2">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44C64295" w14:textId="77777777" w:rsidR="00766354" w:rsidRPr="005744FC" w:rsidRDefault="00766354" w:rsidP="00563CD2">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4F52B92" w14:textId="77777777" w:rsidR="00766354" w:rsidRPr="005744FC" w:rsidRDefault="00766354" w:rsidP="00563CD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C95208F" w14:textId="77777777" w:rsidR="00766354" w:rsidRPr="005744FC" w:rsidRDefault="00766354" w:rsidP="00563CD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0EE159" w14:textId="77777777" w:rsidR="00766354" w:rsidRPr="005744FC" w:rsidRDefault="00766354" w:rsidP="00563CD2">
            <w:pPr>
              <w:widowControl w:val="0"/>
              <w:jc w:val="center"/>
              <w:rPr>
                <w:rFonts w:ascii="GHEA Grapalat" w:hAnsi="GHEA Grapalat"/>
                <w:sz w:val="20"/>
                <w:szCs w:val="20"/>
              </w:rPr>
            </w:pPr>
          </w:p>
        </w:tc>
      </w:tr>
      <w:tr w:rsidR="00766354" w:rsidRPr="005744FC" w14:paraId="4C6C6F97" w14:textId="77777777" w:rsidTr="00563CD2">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8B719E1" w14:textId="77777777" w:rsidR="00766354" w:rsidRPr="005744FC" w:rsidRDefault="00766354" w:rsidP="00563CD2">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368A11C" w14:textId="77777777" w:rsidR="00766354" w:rsidRPr="005744FC" w:rsidRDefault="00766354" w:rsidP="00563CD2">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FF976E1" w14:textId="77777777" w:rsidR="00766354" w:rsidRPr="005744FC" w:rsidRDefault="00766354" w:rsidP="00563CD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2690F" w14:textId="77777777" w:rsidR="00766354" w:rsidRPr="005744FC" w:rsidRDefault="00766354" w:rsidP="00563CD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953DB0" w14:textId="77777777" w:rsidR="00766354" w:rsidRPr="005744FC" w:rsidRDefault="00766354" w:rsidP="00563CD2">
            <w:pPr>
              <w:widowControl w:val="0"/>
              <w:rPr>
                <w:rFonts w:ascii="GHEA Grapalat" w:hAnsi="GHEA Grapalat"/>
                <w:sz w:val="20"/>
                <w:szCs w:val="20"/>
              </w:rPr>
            </w:pPr>
          </w:p>
        </w:tc>
      </w:tr>
      <w:tr w:rsidR="00766354" w:rsidRPr="005744FC" w14:paraId="4EEF77E8" w14:textId="77777777" w:rsidTr="00563CD2">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701C7D9" w14:textId="77777777" w:rsidR="00766354" w:rsidRPr="005744FC" w:rsidRDefault="00766354" w:rsidP="00563CD2">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1A5CC16D" w14:textId="77777777" w:rsidR="00766354" w:rsidRPr="005744FC" w:rsidRDefault="00766354" w:rsidP="00563CD2">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3753428" w14:textId="77777777" w:rsidR="00766354" w:rsidRPr="005744FC" w:rsidRDefault="00766354" w:rsidP="00563CD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5EE042" w14:textId="77777777" w:rsidR="00766354" w:rsidRPr="005744FC" w:rsidRDefault="00766354" w:rsidP="00563CD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CE3C63" w14:textId="77777777" w:rsidR="00766354" w:rsidRPr="005744FC" w:rsidRDefault="00766354" w:rsidP="00563CD2">
            <w:pPr>
              <w:widowControl w:val="0"/>
              <w:jc w:val="center"/>
              <w:rPr>
                <w:rFonts w:ascii="GHEA Grapalat" w:hAnsi="GHEA Grapalat"/>
                <w:sz w:val="20"/>
                <w:szCs w:val="20"/>
              </w:rPr>
            </w:pPr>
          </w:p>
        </w:tc>
      </w:tr>
      <w:tr w:rsidR="00766354" w:rsidRPr="005744FC" w14:paraId="6F9C82CB" w14:textId="77777777" w:rsidTr="00563CD2">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3D7E63B" w14:textId="77777777" w:rsidR="00766354" w:rsidRPr="005744FC" w:rsidRDefault="00766354" w:rsidP="00563CD2">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CA8554E" w14:textId="77777777" w:rsidR="00766354" w:rsidRPr="005744FC" w:rsidRDefault="00766354" w:rsidP="00563CD2">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DD4C15" w14:textId="77777777" w:rsidR="00766354" w:rsidRPr="005744FC" w:rsidRDefault="00766354" w:rsidP="00563CD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4BC84B1" w14:textId="77777777" w:rsidR="00766354" w:rsidRPr="005744FC" w:rsidRDefault="00766354" w:rsidP="00563CD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F3B4396" w14:textId="77777777" w:rsidR="00766354" w:rsidRPr="005744FC" w:rsidRDefault="00766354" w:rsidP="00563CD2">
            <w:pPr>
              <w:widowControl w:val="0"/>
              <w:jc w:val="center"/>
              <w:rPr>
                <w:rFonts w:ascii="GHEA Grapalat" w:hAnsi="GHEA Grapalat"/>
                <w:sz w:val="20"/>
                <w:szCs w:val="20"/>
              </w:rPr>
            </w:pPr>
          </w:p>
        </w:tc>
      </w:tr>
      <w:tr w:rsidR="00766354" w:rsidRPr="005744FC" w14:paraId="0844975C" w14:textId="77777777" w:rsidTr="00563CD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2529384" w14:textId="77777777" w:rsidR="00766354" w:rsidRPr="005744FC" w:rsidRDefault="00766354" w:rsidP="00563CD2">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4F20CD7" w14:textId="77777777" w:rsidR="00766354" w:rsidRPr="005744FC" w:rsidRDefault="00766354" w:rsidP="00563CD2">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4E35E70" w14:textId="77777777" w:rsidR="00766354" w:rsidRPr="005744FC" w:rsidRDefault="00766354" w:rsidP="00563CD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1AAA95B" w14:textId="77777777" w:rsidR="00766354" w:rsidRPr="005744FC" w:rsidRDefault="00766354" w:rsidP="00563CD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B2FEA84" w14:textId="77777777" w:rsidR="00766354" w:rsidRPr="005744FC" w:rsidRDefault="00766354" w:rsidP="00563CD2">
            <w:pPr>
              <w:widowControl w:val="0"/>
              <w:jc w:val="center"/>
              <w:rPr>
                <w:rFonts w:ascii="GHEA Grapalat" w:hAnsi="GHEA Grapalat"/>
                <w:sz w:val="20"/>
                <w:szCs w:val="20"/>
              </w:rPr>
            </w:pPr>
          </w:p>
        </w:tc>
      </w:tr>
    </w:tbl>
    <w:p w14:paraId="4A6F49E3" w14:textId="77777777" w:rsidR="00766354" w:rsidRPr="00DD2B43" w:rsidRDefault="00766354" w:rsidP="00766354">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A725C69" w14:textId="77777777" w:rsidR="00766354" w:rsidRPr="00567D3B" w:rsidRDefault="00766354" w:rsidP="00766354">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14:paraId="005004E9" w14:textId="77777777" w:rsidR="00766354" w:rsidRPr="00D3436F" w:rsidRDefault="00766354" w:rsidP="00766354">
      <w:pPr>
        <w:widowControl w:val="0"/>
        <w:spacing w:after="160"/>
        <w:jc w:val="both"/>
        <w:rPr>
          <w:rFonts w:ascii="GHEA Grapalat" w:hAnsi="GHEA Grapalat"/>
          <w:lang w:val="es-ES"/>
        </w:rPr>
      </w:pPr>
    </w:p>
    <w:p w14:paraId="18D90D2D" w14:textId="77777777" w:rsidR="00766354" w:rsidRPr="000F6C24" w:rsidRDefault="00766354" w:rsidP="00766354">
      <w:pPr>
        <w:widowControl w:val="0"/>
        <w:spacing w:after="160"/>
        <w:jc w:val="right"/>
        <w:rPr>
          <w:rFonts w:ascii="GHEA Grapalat" w:hAnsi="GHEA Grapalat"/>
        </w:rPr>
      </w:pPr>
      <w:r w:rsidRPr="009044F1">
        <w:rPr>
          <w:rFonts w:ascii="GHEA Grapalat" w:hAnsi="GHEA Grapalat"/>
        </w:rPr>
        <w:t>М. П.</w:t>
      </w:r>
    </w:p>
    <w:p w14:paraId="59DB4978" w14:textId="77777777" w:rsidR="00766354" w:rsidRDefault="00766354" w:rsidP="00766354">
      <w:pPr>
        <w:rPr>
          <w:rFonts w:ascii="GHEA Grapalat" w:hAnsi="GHEA Grapalat"/>
          <w:b/>
        </w:rPr>
      </w:pPr>
      <w:r>
        <w:rPr>
          <w:rFonts w:ascii="GHEA Grapalat" w:hAnsi="GHEA Grapalat"/>
          <w:b/>
        </w:rPr>
        <w:br w:type="page"/>
      </w:r>
    </w:p>
    <w:p w14:paraId="2C4ED42F" w14:textId="672ED0A3" w:rsidR="009F346F" w:rsidRDefault="009F346F" w:rsidP="003D2FE2">
      <w:pPr>
        <w:widowControl w:val="0"/>
        <w:spacing w:after="160"/>
        <w:jc w:val="right"/>
        <w:rPr>
          <w:rFonts w:ascii="GHEA Grapalat" w:hAnsi="GHEA Grapalat" w:cs="GHEA Grapalat"/>
          <w:i/>
          <w:sz w:val="22"/>
          <w:szCs w:val="22"/>
        </w:rPr>
      </w:pPr>
    </w:p>
    <w:p w14:paraId="0A06E2F9" w14:textId="453E1132" w:rsidR="009F346F" w:rsidRDefault="009F346F" w:rsidP="003D2FE2">
      <w:pPr>
        <w:widowControl w:val="0"/>
        <w:spacing w:after="160"/>
        <w:jc w:val="right"/>
        <w:rPr>
          <w:rFonts w:ascii="GHEA Grapalat" w:hAnsi="GHEA Grapalat" w:cs="GHEA Grapalat"/>
          <w:i/>
          <w:sz w:val="22"/>
          <w:szCs w:val="22"/>
        </w:rPr>
      </w:pPr>
    </w:p>
    <w:p w14:paraId="5BD85B87" w14:textId="77777777" w:rsidR="00766354" w:rsidRPr="00DE2AE3" w:rsidRDefault="00766354" w:rsidP="00766354">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Pr="00DE2AE3">
        <w:rPr>
          <w:rFonts w:ascii="GHEA Grapalat" w:hAnsi="GHEA Grapalat"/>
          <w:i/>
          <w:sz w:val="22"/>
          <w:szCs w:val="22"/>
        </w:rPr>
        <w:t>2</w:t>
      </w:r>
    </w:p>
    <w:p w14:paraId="163C2981" w14:textId="65FAA2B6" w:rsidR="00766354" w:rsidRPr="00B138F3" w:rsidRDefault="00766354" w:rsidP="00766354">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3F49DF">
        <w:rPr>
          <w:rFonts w:ascii="GHEA Grapalat" w:hAnsi="GHEA Grapalat"/>
          <w:i/>
          <w:sz w:val="22"/>
          <w:szCs w:val="22"/>
        </w:rPr>
        <w:t xml:space="preserve">срочная процедура закупки от одного человека </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C53EE7">
        <w:rPr>
          <w:rFonts w:ascii="Sylfaen" w:hAnsi="Sylfaen"/>
          <w:lang w:val="hy-AM"/>
        </w:rPr>
        <w:t>20ՊՈԼ-ՀՄԱԱՊՁԲ-2021/17</w:t>
      </w:r>
    </w:p>
    <w:p w14:paraId="1D10FD14" w14:textId="77777777" w:rsidR="00766354" w:rsidRPr="00B138F3" w:rsidRDefault="00766354" w:rsidP="00766354">
      <w:pPr>
        <w:widowControl w:val="0"/>
        <w:spacing w:after="160"/>
        <w:jc w:val="center"/>
        <w:rPr>
          <w:rFonts w:ascii="GHEA Grapalat" w:hAnsi="GHEA Grapalat"/>
          <w:b/>
          <w:sz w:val="22"/>
          <w:szCs w:val="22"/>
        </w:rPr>
      </w:pPr>
    </w:p>
    <w:p w14:paraId="2FC9991F" w14:textId="77777777" w:rsidR="00766354" w:rsidRPr="00B138F3" w:rsidRDefault="00766354" w:rsidP="00766354">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6403FE38" w14:textId="77777777" w:rsidR="00766354" w:rsidRPr="00B138F3" w:rsidRDefault="00766354" w:rsidP="00766354">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766354" w:rsidRPr="00B138F3" w14:paraId="005874E8" w14:textId="77777777" w:rsidTr="00563CD2">
        <w:tc>
          <w:tcPr>
            <w:tcW w:w="4786" w:type="dxa"/>
          </w:tcPr>
          <w:p w14:paraId="083CA0E2" w14:textId="77777777" w:rsidR="00766354" w:rsidRPr="00B138F3" w:rsidRDefault="00766354" w:rsidP="00563CD2">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18F4BF38" w14:textId="77777777" w:rsidR="00766354" w:rsidRPr="00B138F3" w:rsidRDefault="00766354" w:rsidP="00563CD2">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2"/>
              <w:t>**</w:t>
            </w:r>
          </w:p>
        </w:tc>
      </w:tr>
    </w:tbl>
    <w:p w14:paraId="5C89862D" w14:textId="77777777" w:rsidR="00766354" w:rsidRPr="00B138F3" w:rsidRDefault="00766354" w:rsidP="00766354">
      <w:pPr>
        <w:widowControl w:val="0"/>
        <w:spacing w:after="160"/>
        <w:rPr>
          <w:rFonts w:ascii="GHEA Grapalat" w:hAnsi="GHEA Grapalat" w:cs="GHEA Grapalat"/>
          <w:b/>
          <w:sz w:val="22"/>
          <w:szCs w:val="22"/>
        </w:rPr>
      </w:pPr>
    </w:p>
    <w:p w14:paraId="22ED5866" w14:textId="77777777" w:rsidR="00766354" w:rsidRPr="00B138F3" w:rsidRDefault="00766354" w:rsidP="00766354">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6650013" w14:textId="77777777" w:rsidR="00766354" w:rsidRPr="00B138F3" w:rsidRDefault="00766354" w:rsidP="00766354">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6BC08329" w14:textId="77777777" w:rsidR="00766354" w:rsidRPr="00B138F3" w:rsidRDefault="00766354" w:rsidP="00766354">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5374A6D1" w14:textId="77777777" w:rsidR="00766354" w:rsidRPr="00B138F3" w:rsidRDefault="00766354" w:rsidP="00766354">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3D30818F" w14:textId="77777777" w:rsidR="00766354" w:rsidRPr="00B138F3" w:rsidRDefault="00766354" w:rsidP="00766354">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8E7186E" w14:textId="77777777" w:rsidR="00766354" w:rsidRPr="00B138F3" w:rsidRDefault="00766354" w:rsidP="00766354">
      <w:pPr>
        <w:widowControl w:val="0"/>
        <w:spacing w:after="160"/>
        <w:ind w:firstLine="709"/>
        <w:jc w:val="both"/>
        <w:rPr>
          <w:rFonts w:ascii="GHEA Grapalat" w:hAnsi="GHEA Grapalat" w:cs="GHEA Grapalat"/>
          <w:sz w:val="22"/>
          <w:szCs w:val="22"/>
        </w:rPr>
      </w:pPr>
    </w:p>
    <w:p w14:paraId="24A0E065" w14:textId="77777777" w:rsidR="00766354" w:rsidRPr="00B138F3" w:rsidRDefault="00766354" w:rsidP="00766354">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4ACD5184" w14:textId="77777777" w:rsidR="00766354" w:rsidRPr="00B138F3" w:rsidRDefault="00766354" w:rsidP="00766354">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41BD1217" w14:textId="77777777" w:rsidR="00766354" w:rsidRPr="00B138F3" w:rsidRDefault="00766354" w:rsidP="00766354">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0D6BCDBB" w14:textId="77777777" w:rsidR="00766354" w:rsidRPr="00B138F3" w:rsidRDefault="00766354" w:rsidP="00766354">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7BC03C72" w14:textId="77777777" w:rsidR="00766354" w:rsidRPr="00B138F3" w:rsidRDefault="00766354" w:rsidP="00766354">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18DBE67D" w14:textId="77777777" w:rsidR="00766354" w:rsidRPr="00B138F3" w:rsidRDefault="00766354" w:rsidP="00766354">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72613AA" w14:textId="77777777" w:rsidR="00766354" w:rsidRPr="00B138F3" w:rsidRDefault="00766354" w:rsidP="0076635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1ACD3AD3" w14:textId="77777777" w:rsidR="00766354" w:rsidRPr="00B138F3" w:rsidRDefault="00766354" w:rsidP="0076635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E5670DE" w14:textId="77777777" w:rsidR="00766354" w:rsidRPr="00B138F3" w:rsidRDefault="00766354" w:rsidP="0076635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534C1AC" w14:textId="77777777" w:rsidR="00766354" w:rsidRPr="00B138F3" w:rsidRDefault="00766354" w:rsidP="0076635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14:paraId="33F6D933" w14:textId="77777777" w:rsidR="00766354" w:rsidRPr="00B138F3" w:rsidRDefault="00766354" w:rsidP="0076635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1FF73AB8" w14:textId="77777777" w:rsidR="00766354" w:rsidRPr="00B138F3" w:rsidRDefault="00766354" w:rsidP="0076635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A94595E" w14:textId="77777777" w:rsidR="00766354" w:rsidRPr="00B138F3" w:rsidRDefault="00766354" w:rsidP="0076635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83551A6" w14:textId="77777777" w:rsidR="00766354" w:rsidRPr="00B138F3" w:rsidRDefault="00766354" w:rsidP="0076635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108A39BB" w14:textId="77777777" w:rsidR="00766354" w:rsidRPr="00B138F3" w:rsidRDefault="00766354" w:rsidP="0076635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1D5680B" w14:textId="77777777" w:rsidR="00766354" w:rsidRPr="00B138F3" w:rsidRDefault="00766354" w:rsidP="0076635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3052ED0" w14:textId="77777777" w:rsidR="00766354" w:rsidRPr="00B138F3" w:rsidRDefault="00766354" w:rsidP="0076635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48E1999C" w14:textId="77777777" w:rsidR="00766354" w:rsidRPr="00B138F3" w:rsidRDefault="00766354" w:rsidP="00766354">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11CECA6B" w14:textId="77777777" w:rsidR="00766354" w:rsidRPr="00B138F3" w:rsidRDefault="00766354" w:rsidP="00766354">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45382F0E" w14:textId="77777777" w:rsidR="00766354" w:rsidRPr="00B138F3" w:rsidRDefault="00766354" w:rsidP="0076635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772112B" w14:textId="77777777" w:rsidR="00766354" w:rsidRPr="00B138F3" w:rsidRDefault="00766354" w:rsidP="0076635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E095360" w14:textId="77777777" w:rsidR="00766354" w:rsidRPr="00B138F3" w:rsidDel="00A13215" w:rsidRDefault="00766354" w:rsidP="0076635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6D0388F" w14:textId="77777777" w:rsidR="00766354" w:rsidRPr="00B138F3" w:rsidRDefault="00766354" w:rsidP="00766354">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D167FA5" w14:textId="77777777" w:rsidR="00766354" w:rsidRPr="00B138F3" w:rsidRDefault="00766354" w:rsidP="00766354">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32BB188" w14:textId="77777777" w:rsidR="00766354" w:rsidRPr="00B138F3" w:rsidRDefault="00766354" w:rsidP="00766354">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E46B161" w14:textId="77777777" w:rsidR="00766354" w:rsidRPr="00B138F3" w:rsidRDefault="00766354" w:rsidP="00766354">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14:paraId="290FC38F" w14:textId="77777777" w:rsidR="00766354" w:rsidRPr="00B138F3" w:rsidRDefault="00766354" w:rsidP="00766354">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CCE1F63" w14:textId="77777777" w:rsidR="00766354" w:rsidRPr="00B138F3" w:rsidRDefault="00766354" w:rsidP="00766354">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6A96FC05" w14:textId="77777777" w:rsidR="00766354" w:rsidRPr="00B138F3" w:rsidRDefault="00766354" w:rsidP="00766354">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D4F2A9A" w14:textId="77777777" w:rsidR="00766354" w:rsidRPr="00B138F3" w:rsidRDefault="00766354" w:rsidP="00766354">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2122272B" w14:textId="77777777" w:rsidR="00766354" w:rsidRPr="00B138F3" w:rsidRDefault="00766354" w:rsidP="00766354">
      <w:pPr>
        <w:widowControl w:val="0"/>
        <w:spacing w:after="160"/>
        <w:jc w:val="right"/>
        <w:rPr>
          <w:rFonts w:ascii="GHEA Grapalat" w:hAnsi="GHEA Grapalat"/>
          <w:sz w:val="22"/>
          <w:szCs w:val="22"/>
        </w:rPr>
      </w:pPr>
    </w:p>
    <w:p w14:paraId="36457291" w14:textId="77777777" w:rsidR="00766354" w:rsidRPr="00B138F3" w:rsidRDefault="00766354" w:rsidP="00766354">
      <w:pPr>
        <w:widowControl w:val="0"/>
        <w:spacing w:after="160"/>
        <w:jc w:val="right"/>
        <w:rPr>
          <w:rFonts w:ascii="GHEA Grapalat" w:hAnsi="GHEA Grapalat"/>
          <w:sz w:val="22"/>
          <w:szCs w:val="22"/>
        </w:rPr>
      </w:pPr>
      <w:r w:rsidRPr="00B138F3">
        <w:rPr>
          <w:rFonts w:ascii="GHEA Grapalat" w:hAnsi="GHEA Grapalat"/>
          <w:sz w:val="22"/>
          <w:szCs w:val="22"/>
        </w:rPr>
        <w:t>М. П.</w:t>
      </w:r>
    </w:p>
    <w:p w14:paraId="2148E544" w14:textId="77777777" w:rsidR="00766354" w:rsidRPr="00B138F3" w:rsidRDefault="00766354" w:rsidP="00766354">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04902B36" w14:textId="77777777" w:rsidR="00766354" w:rsidRPr="00B138F3" w:rsidRDefault="00766354" w:rsidP="00766354">
      <w:pPr>
        <w:widowControl w:val="0"/>
        <w:spacing w:after="160"/>
        <w:jc w:val="both"/>
        <w:rPr>
          <w:rFonts w:ascii="GHEA Grapalat" w:hAnsi="GHEA Grapalat"/>
          <w:sz w:val="22"/>
          <w:szCs w:val="22"/>
        </w:rPr>
      </w:pPr>
    </w:p>
    <w:p w14:paraId="29D6715D" w14:textId="77777777" w:rsidR="00766354" w:rsidRPr="00B138F3" w:rsidRDefault="00766354" w:rsidP="00766354">
      <w:pPr>
        <w:widowControl w:val="0"/>
        <w:spacing w:after="160"/>
        <w:jc w:val="both"/>
        <w:rPr>
          <w:rFonts w:ascii="GHEA Grapalat" w:hAnsi="GHEA Grapalat"/>
          <w:sz w:val="22"/>
          <w:szCs w:val="22"/>
        </w:rPr>
      </w:pPr>
    </w:p>
    <w:p w14:paraId="22C7BFD9" w14:textId="77777777" w:rsidR="00766354" w:rsidRPr="00B138F3" w:rsidRDefault="00766354" w:rsidP="00766354">
      <w:pPr>
        <w:rPr>
          <w:sz w:val="22"/>
          <w:szCs w:val="22"/>
        </w:rPr>
      </w:pPr>
    </w:p>
    <w:p w14:paraId="6417B11C" w14:textId="77777777" w:rsidR="00766354" w:rsidRPr="00B138F3" w:rsidRDefault="00766354" w:rsidP="00766354">
      <w:pPr>
        <w:widowControl w:val="0"/>
        <w:spacing w:after="160"/>
        <w:ind w:left="567" w:right="565"/>
        <w:jc w:val="both"/>
        <w:rPr>
          <w:rFonts w:ascii="GHEA Grapalat" w:hAnsi="GHEA Grapalat"/>
          <w:sz w:val="22"/>
          <w:szCs w:val="22"/>
        </w:rPr>
      </w:pPr>
    </w:p>
    <w:p w14:paraId="7BF271BC" w14:textId="77777777" w:rsidR="00766354" w:rsidRPr="00B138F3" w:rsidRDefault="00766354" w:rsidP="00766354">
      <w:pPr>
        <w:widowControl w:val="0"/>
        <w:spacing w:after="160"/>
        <w:ind w:left="567" w:right="565"/>
        <w:jc w:val="center"/>
        <w:rPr>
          <w:rFonts w:ascii="GHEA Grapalat" w:hAnsi="GHEA Grapalat"/>
          <w:b/>
          <w:sz w:val="22"/>
          <w:szCs w:val="22"/>
        </w:rPr>
      </w:pPr>
    </w:p>
    <w:p w14:paraId="1F022F16" w14:textId="77777777" w:rsidR="00766354" w:rsidRPr="00B138F3" w:rsidRDefault="00766354" w:rsidP="00766354">
      <w:pPr>
        <w:widowControl w:val="0"/>
        <w:spacing w:after="160"/>
        <w:ind w:left="567" w:right="565"/>
        <w:jc w:val="center"/>
        <w:rPr>
          <w:rFonts w:ascii="GHEA Grapalat" w:hAnsi="GHEA Grapalat"/>
          <w:b/>
          <w:sz w:val="22"/>
          <w:szCs w:val="22"/>
        </w:rPr>
      </w:pPr>
    </w:p>
    <w:p w14:paraId="31D52726" w14:textId="77777777" w:rsidR="00766354" w:rsidRPr="00B138F3" w:rsidRDefault="00766354" w:rsidP="00766354">
      <w:pPr>
        <w:widowControl w:val="0"/>
        <w:spacing w:after="160"/>
        <w:ind w:left="567" w:right="565"/>
        <w:jc w:val="center"/>
        <w:rPr>
          <w:rFonts w:ascii="GHEA Grapalat" w:hAnsi="GHEA Grapalat"/>
          <w:b/>
          <w:sz w:val="22"/>
          <w:szCs w:val="22"/>
        </w:rPr>
      </w:pPr>
    </w:p>
    <w:p w14:paraId="594BB392" w14:textId="77777777" w:rsidR="00766354" w:rsidRPr="00B138F3" w:rsidRDefault="00766354" w:rsidP="00766354">
      <w:pPr>
        <w:widowControl w:val="0"/>
        <w:spacing w:after="160"/>
        <w:ind w:left="567" w:right="565"/>
        <w:jc w:val="center"/>
        <w:rPr>
          <w:rFonts w:ascii="GHEA Grapalat" w:hAnsi="GHEA Grapalat"/>
          <w:b/>
          <w:sz w:val="22"/>
          <w:szCs w:val="22"/>
        </w:rPr>
      </w:pPr>
    </w:p>
    <w:p w14:paraId="4834CEEA" w14:textId="77777777" w:rsidR="00766354" w:rsidRPr="00B138F3" w:rsidRDefault="00766354" w:rsidP="00766354">
      <w:pPr>
        <w:widowControl w:val="0"/>
        <w:spacing w:after="160"/>
        <w:ind w:left="567" w:right="565"/>
        <w:jc w:val="center"/>
        <w:rPr>
          <w:rFonts w:ascii="GHEA Grapalat" w:hAnsi="GHEA Grapalat"/>
          <w:b/>
          <w:sz w:val="22"/>
          <w:szCs w:val="22"/>
        </w:rPr>
      </w:pPr>
    </w:p>
    <w:p w14:paraId="2CF2CFE9" w14:textId="77777777" w:rsidR="00766354" w:rsidRPr="00B138F3" w:rsidRDefault="00766354" w:rsidP="00766354">
      <w:pPr>
        <w:widowControl w:val="0"/>
        <w:spacing w:after="160"/>
        <w:ind w:left="567" w:right="565"/>
        <w:jc w:val="center"/>
        <w:rPr>
          <w:rFonts w:ascii="GHEA Grapalat" w:hAnsi="GHEA Grapalat"/>
          <w:b/>
        </w:rPr>
      </w:pPr>
    </w:p>
    <w:p w14:paraId="7A1EDC82" w14:textId="77777777" w:rsidR="00766354" w:rsidRPr="00B138F3" w:rsidRDefault="00766354" w:rsidP="00766354">
      <w:pPr>
        <w:widowControl w:val="0"/>
        <w:spacing w:after="160"/>
        <w:ind w:left="567" w:right="565"/>
        <w:jc w:val="center"/>
        <w:rPr>
          <w:rFonts w:ascii="GHEA Grapalat" w:hAnsi="GHEA Grapalat"/>
          <w:b/>
        </w:rPr>
      </w:pPr>
    </w:p>
    <w:p w14:paraId="0CFE5048" w14:textId="77777777" w:rsidR="00766354" w:rsidRPr="00B138F3" w:rsidRDefault="00766354" w:rsidP="00766354">
      <w:pPr>
        <w:widowControl w:val="0"/>
        <w:spacing w:after="160"/>
        <w:ind w:left="567" w:right="565"/>
        <w:jc w:val="center"/>
        <w:rPr>
          <w:rFonts w:ascii="GHEA Grapalat" w:hAnsi="GHEA Grapalat"/>
          <w:b/>
        </w:rPr>
      </w:pPr>
    </w:p>
    <w:p w14:paraId="135A80BF" w14:textId="77777777" w:rsidR="00766354" w:rsidRPr="00B138F3" w:rsidRDefault="00766354" w:rsidP="00766354">
      <w:pPr>
        <w:widowControl w:val="0"/>
        <w:spacing w:after="160"/>
        <w:ind w:left="567" w:right="565"/>
        <w:jc w:val="center"/>
        <w:rPr>
          <w:rFonts w:ascii="GHEA Grapalat" w:hAnsi="GHEA Grapalat"/>
          <w:b/>
        </w:rPr>
      </w:pPr>
    </w:p>
    <w:p w14:paraId="1209E7C5" w14:textId="77777777" w:rsidR="00766354" w:rsidRPr="00B138F3" w:rsidRDefault="00766354" w:rsidP="00766354">
      <w:pPr>
        <w:widowControl w:val="0"/>
        <w:spacing w:after="160"/>
        <w:ind w:left="567" w:right="565"/>
        <w:jc w:val="center"/>
        <w:rPr>
          <w:rFonts w:ascii="GHEA Grapalat" w:hAnsi="GHEA Grapalat"/>
          <w:b/>
        </w:rPr>
      </w:pPr>
    </w:p>
    <w:p w14:paraId="210D35E1" w14:textId="77777777" w:rsidR="00766354" w:rsidRPr="00B138F3" w:rsidRDefault="00766354" w:rsidP="00766354">
      <w:pPr>
        <w:widowControl w:val="0"/>
        <w:spacing w:after="160"/>
        <w:ind w:left="567" w:right="565"/>
        <w:jc w:val="center"/>
        <w:rPr>
          <w:rFonts w:ascii="GHEA Grapalat" w:hAnsi="GHEA Grapalat"/>
          <w:b/>
        </w:rPr>
      </w:pPr>
    </w:p>
    <w:p w14:paraId="12D8ACE4" w14:textId="77777777" w:rsidR="00766354" w:rsidRPr="00B138F3" w:rsidRDefault="00766354" w:rsidP="00766354">
      <w:pPr>
        <w:widowControl w:val="0"/>
        <w:spacing w:after="160"/>
        <w:ind w:left="567" w:right="565"/>
        <w:jc w:val="center"/>
        <w:rPr>
          <w:rFonts w:ascii="GHEA Grapalat" w:hAnsi="GHEA Grapalat"/>
          <w:b/>
        </w:rPr>
      </w:pPr>
    </w:p>
    <w:p w14:paraId="1D6D6A7E" w14:textId="77777777" w:rsidR="00766354" w:rsidRPr="00B138F3" w:rsidRDefault="00766354" w:rsidP="00766354">
      <w:pPr>
        <w:widowControl w:val="0"/>
        <w:spacing w:after="160"/>
        <w:ind w:left="567" w:right="565"/>
        <w:jc w:val="center"/>
        <w:rPr>
          <w:rFonts w:ascii="GHEA Grapalat" w:hAnsi="GHEA Grapalat"/>
          <w:b/>
        </w:rPr>
      </w:pPr>
    </w:p>
    <w:p w14:paraId="099B1814" w14:textId="77777777" w:rsidR="00766354" w:rsidRPr="00B138F3" w:rsidRDefault="00766354" w:rsidP="00766354">
      <w:pPr>
        <w:widowControl w:val="0"/>
        <w:spacing w:after="160"/>
        <w:ind w:left="567" w:right="565"/>
        <w:jc w:val="center"/>
        <w:rPr>
          <w:rFonts w:ascii="GHEA Grapalat" w:hAnsi="GHEA Grapalat"/>
          <w:b/>
        </w:rPr>
      </w:pPr>
    </w:p>
    <w:p w14:paraId="1DF76280" w14:textId="77777777" w:rsidR="00766354" w:rsidRPr="00B138F3" w:rsidRDefault="00766354" w:rsidP="00766354">
      <w:pPr>
        <w:widowControl w:val="0"/>
        <w:spacing w:after="160"/>
        <w:ind w:left="567" w:right="565"/>
        <w:jc w:val="center"/>
        <w:rPr>
          <w:rFonts w:ascii="GHEA Grapalat" w:hAnsi="GHEA Grapalat"/>
          <w:b/>
        </w:rPr>
      </w:pPr>
    </w:p>
    <w:p w14:paraId="368A9AEC" w14:textId="77777777" w:rsidR="00766354" w:rsidRPr="00B138F3" w:rsidRDefault="00766354" w:rsidP="00766354">
      <w:pPr>
        <w:widowControl w:val="0"/>
        <w:spacing w:after="160"/>
        <w:ind w:left="567" w:right="565"/>
        <w:jc w:val="center"/>
        <w:rPr>
          <w:rFonts w:ascii="GHEA Grapalat" w:hAnsi="GHEA Grapalat"/>
          <w:b/>
        </w:rPr>
      </w:pPr>
    </w:p>
    <w:p w14:paraId="7E662214" w14:textId="77777777" w:rsidR="00766354" w:rsidRPr="00B138F3" w:rsidRDefault="00766354" w:rsidP="00766354">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66354" w:rsidRPr="00B138F3" w14:paraId="50E85B60" w14:textId="77777777" w:rsidTr="00563CD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364B02" w14:textId="77777777" w:rsidR="00766354" w:rsidRPr="00B138F3" w:rsidRDefault="00766354" w:rsidP="00563CD2">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766354" w:rsidRPr="00B138F3" w14:paraId="760F1797" w14:textId="77777777" w:rsidTr="00563CD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064EEF" w14:textId="77777777" w:rsidR="00766354" w:rsidRPr="00B138F3" w:rsidRDefault="00766354" w:rsidP="00563CD2">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766354" w:rsidRPr="00B138F3" w14:paraId="3C1D06D7" w14:textId="77777777" w:rsidTr="00563CD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08E3EE" w14:textId="77777777" w:rsidR="00766354" w:rsidRPr="00B138F3" w:rsidRDefault="00766354" w:rsidP="00563CD2">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766354" w:rsidRPr="00B138F3" w14:paraId="43EC687E" w14:textId="77777777" w:rsidTr="00563CD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9C36BB"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766354" w:rsidRPr="00B138F3" w14:paraId="21FB0263" w14:textId="77777777" w:rsidTr="00563CD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718B54"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766354" w:rsidRPr="00B138F3" w14:paraId="0C52BA8E" w14:textId="77777777" w:rsidTr="00563CD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766E2"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766354" w:rsidRPr="00B138F3" w14:paraId="08F504B8" w14:textId="77777777" w:rsidTr="00563CD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CB93E1"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766354" w:rsidRPr="00B138F3" w14:paraId="5CABFF5D" w14:textId="77777777" w:rsidTr="00563CD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2C27D"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66354" w:rsidRPr="00B138F3" w14:paraId="6E9F154D" w14:textId="77777777" w:rsidTr="00563CD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707757"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766354" w:rsidRPr="00B138F3" w14:paraId="0DBD27B9" w14:textId="77777777" w:rsidTr="00563CD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1CDD"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766354" w:rsidRPr="00B138F3" w14:paraId="041564C1" w14:textId="77777777" w:rsidTr="00563CD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A9AB17"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766354" w:rsidRPr="00B138F3" w14:paraId="43700E89" w14:textId="77777777" w:rsidTr="00563CD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C6F9F5"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766354" w:rsidRPr="00B138F3" w14:paraId="092996CA" w14:textId="77777777" w:rsidTr="00563CD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EA7224"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766354" w:rsidRPr="00B138F3" w14:paraId="290492D9" w14:textId="77777777" w:rsidTr="00563CD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8A7058"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766354" w:rsidRPr="00B138F3" w14:paraId="35222C42" w14:textId="77777777" w:rsidTr="00563CD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824F1F"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66354" w:rsidRPr="00B138F3" w14:paraId="169CD1D2" w14:textId="77777777" w:rsidTr="00563CD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8AB34"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766354" w:rsidRPr="00B138F3" w14:paraId="7EA8ED03" w14:textId="77777777" w:rsidTr="00563CD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2A165F"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766354" w:rsidRPr="00B138F3" w14:paraId="675AD103" w14:textId="77777777" w:rsidTr="00563CD2">
        <w:trPr>
          <w:trHeight w:val="424"/>
        </w:trPr>
        <w:tc>
          <w:tcPr>
            <w:tcW w:w="10980" w:type="dxa"/>
            <w:gridSpan w:val="2"/>
            <w:tcBorders>
              <w:top w:val="single" w:sz="4" w:space="0" w:color="auto"/>
              <w:left w:val="single" w:sz="4" w:space="0" w:color="auto"/>
              <w:right w:val="single" w:sz="4" w:space="0" w:color="000000"/>
            </w:tcBorders>
            <w:noWrap/>
            <w:vAlign w:val="bottom"/>
          </w:tcPr>
          <w:p w14:paraId="31997644"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66354" w:rsidRPr="00B138F3" w14:paraId="0E3ADF58" w14:textId="77777777" w:rsidTr="00563CD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156C7"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766354" w:rsidRPr="00B138F3" w14:paraId="52B3EB50" w14:textId="77777777" w:rsidTr="00563CD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96FEA6" w14:textId="77777777" w:rsidR="00766354" w:rsidRPr="00B138F3" w:rsidRDefault="00766354" w:rsidP="00563CD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766354" w:rsidRPr="00B138F3" w14:paraId="5E7C3C3D" w14:textId="77777777" w:rsidTr="00563CD2">
        <w:trPr>
          <w:trHeight w:val="2194"/>
        </w:trPr>
        <w:tc>
          <w:tcPr>
            <w:tcW w:w="5616" w:type="dxa"/>
            <w:tcBorders>
              <w:top w:val="nil"/>
              <w:left w:val="single" w:sz="4" w:space="0" w:color="auto"/>
              <w:bottom w:val="single" w:sz="4" w:space="0" w:color="auto"/>
              <w:right w:val="single" w:sz="4" w:space="0" w:color="auto"/>
            </w:tcBorders>
            <w:noWrap/>
            <w:vAlign w:val="bottom"/>
          </w:tcPr>
          <w:p w14:paraId="5B574111" w14:textId="77777777" w:rsidR="00766354" w:rsidRPr="00B138F3" w:rsidRDefault="00766354" w:rsidP="00563CD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D67FD52" w14:textId="77777777" w:rsidR="00766354" w:rsidRPr="00B138F3" w:rsidRDefault="00766354" w:rsidP="00563CD2">
            <w:pPr>
              <w:widowControl w:val="0"/>
              <w:spacing w:after="160"/>
              <w:rPr>
                <w:rFonts w:ascii="GHEA Grapalat" w:hAnsi="GHEA Grapalat" w:cs="Sylfaen"/>
              </w:rPr>
            </w:pPr>
          </w:p>
          <w:p w14:paraId="596E0BF4" w14:textId="77777777" w:rsidR="00766354" w:rsidRPr="00B138F3" w:rsidRDefault="00766354" w:rsidP="00563CD2">
            <w:pPr>
              <w:widowControl w:val="0"/>
              <w:spacing w:after="160"/>
              <w:jc w:val="right"/>
              <w:rPr>
                <w:rFonts w:ascii="GHEA Grapalat" w:hAnsi="GHEA Grapalat" w:cs="Tahoma"/>
              </w:rPr>
            </w:pPr>
            <w:r w:rsidRPr="00B138F3">
              <w:rPr>
                <w:rFonts w:ascii="GHEA Grapalat" w:hAnsi="GHEA Grapalat"/>
              </w:rPr>
              <w:t>/____________________/</w:t>
            </w:r>
          </w:p>
          <w:p w14:paraId="6DCD6F52" w14:textId="77777777" w:rsidR="00766354" w:rsidRPr="00B138F3" w:rsidRDefault="00766354" w:rsidP="00563CD2">
            <w:pPr>
              <w:widowControl w:val="0"/>
              <w:spacing w:after="160"/>
              <w:rPr>
                <w:rFonts w:ascii="GHEA Grapalat" w:hAnsi="GHEA Grapalat" w:cs="Sylfaen"/>
              </w:rPr>
            </w:pPr>
          </w:p>
          <w:p w14:paraId="7D349B44" w14:textId="77777777" w:rsidR="00766354" w:rsidRPr="00B138F3" w:rsidRDefault="00766354" w:rsidP="00563CD2">
            <w:pPr>
              <w:widowControl w:val="0"/>
              <w:spacing w:after="160"/>
              <w:jc w:val="right"/>
              <w:rPr>
                <w:rFonts w:ascii="GHEA Grapalat" w:hAnsi="GHEA Grapalat" w:cs="Sylfaen"/>
              </w:rPr>
            </w:pPr>
            <w:r w:rsidRPr="00B138F3">
              <w:rPr>
                <w:rFonts w:ascii="GHEA Grapalat" w:hAnsi="GHEA Grapalat"/>
              </w:rPr>
              <w:t>/____________________/</w:t>
            </w:r>
          </w:p>
          <w:p w14:paraId="663570EB" w14:textId="77777777" w:rsidR="00766354" w:rsidRPr="00B138F3" w:rsidRDefault="00766354" w:rsidP="00563CD2">
            <w:pPr>
              <w:widowControl w:val="0"/>
              <w:spacing w:after="160"/>
              <w:rPr>
                <w:rFonts w:ascii="GHEA Grapalat" w:hAnsi="GHEA Grapalat" w:cs="Sylfaen"/>
              </w:rPr>
            </w:pPr>
          </w:p>
          <w:p w14:paraId="2B39D2E5" w14:textId="77777777" w:rsidR="00766354" w:rsidRPr="00B138F3" w:rsidRDefault="00766354" w:rsidP="00563CD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645C67C4" w14:textId="77777777" w:rsidR="00766354" w:rsidRPr="00B138F3" w:rsidRDefault="00766354" w:rsidP="00563CD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805BC78" w14:textId="77777777" w:rsidR="00766354" w:rsidRPr="00B138F3" w:rsidRDefault="00766354" w:rsidP="00563CD2">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F1C2183" w14:textId="77777777" w:rsidR="00766354" w:rsidRPr="00B138F3" w:rsidRDefault="00766354" w:rsidP="00563CD2">
            <w:pPr>
              <w:widowControl w:val="0"/>
              <w:spacing w:after="160"/>
              <w:rPr>
                <w:rFonts w:ascii="GHEA Grapalat" w:hAnsi="GHEA Grapalat" w:cs="Sylfaen"/>
              </w:rPr>
            </w:pPr>
          </w:p>
          <w:p w14:paraId="153E50DF" w14:textId="77777777" w:rsidR="00766354" w:rsidRPr="00B138F3" w:rsidRDefault="00766354" w:rsidP="00563CD2">
            <w:pPr>
              <w:widowControl w:val="0"/>
              <w:spacing w:after="160"/>
              <w:jc w:val="right"/>
              <w:rPr>
                <w:rFonts w:ascii="GHEA Grapalat" w:hAnsi="GHEA Grapalat" w:cs="Sylfaen"/>
              </w:rPr>
            </w:pPr>
            <w:r w:rsidRPr="00B138F3">
              <w:rPr>
                <w:rFonts w:ascii="GHEA Grapalat" w:hAnsi="GHEA Grapalat"/>
              </w:rPr>
              <w:t>/____________________/</w:t>
            </w:r>
          </w:p>
          <w:p w14:paraId="12B129EC" w14:textId="77777777" w:rsidR="00766354" w:rsidRPr="00B138F3" w:rsidRDefault="00766354" w:rsidP="00563CD2">
            <w:pPr>
              <w:widowControl w:val="0"/>
              <w:spacing w:after="160"/>
              <w:jc w:val="right"/>
              <w:rPr>
                <w:rFonts w:ascii="GHEA Grapalat" w:hAnsi="GHEA Grapalat" w:cs="Tahoma"/>
              </w:rPr>
            </w:pPr>
          </w:p>
          <w:p w14:paraId="31A1EAF9" w14:textId="77777777" w:rsidR="00766354" w:rsidRPr="00B138F3" w:rsidRDefault="00766354" w:rsidP="00563CD2">
            <w:pPr>
              <w:widowControl w:val="0"/>
              <w:spacing w:after="160"/>
              <w:jc w:val="right"/>
              <w:rPr>
                <w:rFonts w:ascii="GHEA Grapalat" w:hAnsi="GHEA Grapalat" w:cs="Sylfaen"/>
              </w:rPr>
            </w:pPr>
            <w:r w:rsidRPr="00B138F3">
              <w:rPr>
                <w:rFonts w:ascii="GHEA Grapalat" w:hAnsi="GHEA Grapalat"/>
              </w:rPr>
              <w:t>/____________________/</w:t>
            </w:r>
          </w:p>
          <w:p w14:paraId="2BC01AB1" w14:textId="77777777" w:rsidR="00766354" w:rsidRPr="00B138F3" w:rsidRDefault="00766354" w:rsidP="00563CD2">
            <w:pPr>
              <w:widowControl w:val="0"/>
              <w:spacing w:after="160"/>
              <w:rPr>
                <w:rFonts w:ascii="GHEA Grapalat" w:hAnsi="GHEA Grapalat" w:cs="Sylfaen"/>
              </w:rPr>
            </w:pPr>
          </w:p>
          <w:p w14:paraId="03CCAFAD" w14:textId="77777777" w:rsidR="00766354" w:rsidRPr="00B138F3" w:rsidRDefault="00766354" w:rsidP="00563CD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766354" w:rsidRPr="00B138F3" w14:paraId="62E10E4B" w14:textId="77777777" w:rsidTr="00563CD2">
        <w:trPr>
          <w:trHeight w:val="2194"/>
        </w:trPr>
        <w:tc>
          <w:tcPr>
            <w:tcW w:w="5616" w:type="dxa"/>
            <w:tcBorders>
              <w:top w:val="single" w:sz="4" w:space="0" w:color="auto"/>
              <w:left w:val="single" w:sz="4" w:space="0" w:color="auto"/>
              <w:right w:val="single" w:sz="4" w:space="0" w:color="auto"/>
            </w:tcBorders>
            <w:noWrap/>
            <w:vAlign w:val="bottom"/>
          </w:tcPr>
          <w:p w14:paraId="5F1FD96F" w14:textId="77777777" w:rsidR="00766354" w:rsidRPr="00B138F3" w:rsidRDefault="00766354" w:rsidP="00563CD2">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63E55907" w14:textId="77777777" w:rsidR="00766354" w:rsidRPr="00B138F3" w:rsidRDefault="00766354" w:rsidP="00563CD2">
            <w:pPr>
              <w:widowControl w:val="0"/>
              <w:spacing w:after="160"/>
              <w:rPr>
                <w:rFonts w:ascii="GHEA Grapalat" w:hAnsi="GHEA Grapalat"/>
              </w:rPr>
            </w:pPr>
          </w:p>
          <w:p w14:paraId="70955C59" w14:textId="77777777" w:rsidR="00766354" w:rsidRPr="00B138F3" w:rsidRDefault="00766354" w:rsidP="00563CD2">
            <w:pPr>
              <w:widowControl w:val="0"/>
              <w:jc w:val="right"/>
              <w:rPr>
                <w:rFonts w:ascii="GHEA Grapalat" w:hAnsi="GHEA Grapalat" w:cs="Tahoma"/>
              </w:rPr>
            </w:pPr>
            <w:r w:rsidRPr="00B138F3">
              <w:rPr>
                <w:rFonts w:ascii="GHEA Grapalat" w:hAnsi="GHEA Grapalat"/>
              </w:rPr>
              <w:t>/____________________/</w:t>
            </w:r>
          </w:p>
          <w:p w14:paraId="2D04B75F" w14:textId="77777777" w:rsidR="00766354" w:rsidRPr="00B138F3" w:rsidRDefault="00766354" w:rsidP="00563CD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28FB86DD" w14:textId="77777777" w:rsidR="00766354" w:rsidRPr="00B138F3" w:rsidRDefault="00766354" w:rsidP="00563CD2">
            <w:pPr>
              <w:widowControl w:val="0"/>
              <w:spacing w:after="160"/>
              <w:rPr>
                <w:rFonts w:ascii="GHEA Grapalat" w:hAnsi="GHEA Grapalat" w:cs="Tahoma"/>
              </w:rPr>
            </w:pPr>
          </w:p>
          <w:p w14:paraId="54718D79" w14:textId="77777777" w:rsidR="00766354" w:rsidRPr="00B138F3" w:rsidRDefault="00766354" w:rsidP="00563CD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234D35D9" w14:textId="77777777" w:rsidR="00766354" w:rsidRPr="00B138F3" w:rsidRDefault="00766354" w:rsidP="00563CD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41785F8" w14:textId="77777777" w:rsidR="00766354" w:rsidRPr="00B138F3" w:rsidRDefault="00766354" w:rsidP="00563CD2">
            <w:pPr>
              <w:widowControl w:val="0"/>
              <w:spacing w:after="160"/>
              <w:rPr>
                <w:rFonts w:ascii="GHEA Grapalat" w:hAnsi="GHEA Grapalat" w:cs="Tahoma"/>
              </w:rPr>
            </w:pPr>
          </w:p>
          <w:p w14:paraId="757B6783" w14:textId="77777777" w:rsidR="00766354" w:rsidRPr="00B138F3" w:rsidRDefault="00766354" w:rsidP="00563CD2">
            <w:pPr>
              <w:widowControl w:val="0"/>
              <w:jc w:val="right"/>
              <w:rPr>
                <w:rFonts w:ascii="GHEA Grapalat" w:hAnsi="GHEA Grapalat" w:cs="Tahoma"/>
              </w:rPr>
            </w:pPr>
            <w:r w:rsidRPr="00B138F3">
              <w:rPr>
                <w:rFonts w:ascii="GHEA Grapalat" w:hAnsi="GHEA Grapalat"/>
              </w:rPr>
              <w:t>/____________________/</w:t>
            </w:r>
          </w:p>
          <w:p w14:paraId="1A3F066D" w14:textId="77777777" w:rsidR="00766354" w:rsidRPr="00B138F3" w:rsidRDefault="00766354" w:rsidP="00563CD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EE6448F" w14:textId="77777777" w:rsidR="00766354" w:rsidRPr="00B138F3" w:rsidRDefault="00766354" w:rsidP="00563CD2">
            <w:pPr>
              <w:widowControl w:val="0"/>
              <w:spacing w:after="160"/>
              <w:rPr>
                <w:rFonts w:ascii="GHEA Grapalat" w:hAnsi="GHEA Grapalat" w:cs="Arial"/>
              </w:rPr>
            </w:pPr>
          </w:p>
        </w:tc>
      </w:tr>
      <w:tr w:rsidR="00766354" w:rsidRPr="00B138F3" w14:paraId="12A33208" w14:textId="77777777" w:rsidTr="00563CD2">
        <w:trPr>
          <w:trHeight w:val="2194"/>
        </w:trPr>
        <w:tc>
          <w:tcPr>
            <w:tcW w:w="5616" w:type="dxa"/>
            <w:tcBorders>
              <w:top w:val="nil"/>
              <w:left w:val="single" w:sz="4" w:space="0" w:color="auto"/>
              <w:bottom w:val="single" w:sz="4" w:space="0" w:color="auto"/>
              <w:right w:val="single" w:sz="4" w:space="0" w:color="auto"/>
            </w:tcBorders>
            <w:noWrap/>
            <w:vAlign w:val="bottom"/>
          </w:tcPr>
          <w:p w14:paraId="6EEE4642" w14:textId="77777777" w:rsidR="00766354" w:rsidRPr="00B138F3" w:rsidRDefault="00766354" w:rsidP="00563CD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460A4B36" w14:textId="77777777" w:rsidR="00766354" w:rsidRPr="00B138F3" w:rsidRDefault="00766354" w:rsidP="00563CD2">
            <w:pPr>
              <w:widowControl w:val="0"/>
              <w:spacing w:after="160"/>
              <w:rPr>
                <w:rFonts w:ascii="GHEA Grapalat" w:hAnsi="GHEA Grapalat" w:cs="Sylfaen"/>
              </w:rPr>
            </w:pPr>
          </w:p>
          <w:p w14:paraId="13F42C90" w14:textId="77777777" w:rsidR="00766354" w:rsidRPr="00B138F3" w:rsidRDefault="00766354" w:rsidP="00563CD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95E50E7" w14:textId="77777777" w:rsidR="00766354" w:rsidRPr="00B138F3" w:rsidRDefault="00766354" w:rsidP="00563CD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252776C" w14:textId="77777777" w:rsidR="00766354" w:rsidRPr="00B138F3" w:rsidRDefault="00766354" w:rsidP="00563CD2">
            <w:pPr>
              <w:widowControl w:val="0"/>
              <w:spacing w:after="160"/>
              <w:rPr>
                <w:rFonts w:ascii="GHEA Grapalat" w:hAnsi="GHEA Grapalat"/>
              </w:rPr>
            </w:pPr>
          </w:p>
          <w:p w14:paraId="40BC4B57" w14:textId="77777777" w:rsidR="00766354" w:rsidRPr="00B138F3" w:rsidRDefault="00766354" w:rsidP="00563CD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9C32630" w14:textId="77777777" w:rsidR="00766354" w:rsidRPr="00B138F3" w:rsidRDefault="00766354" w:rsidP="00766354">
      <w:pPr>
        <w:widowControl w:val="0"/>
        <w:spacing w:after="160"/>
        <w:jc w:val="center"/>
        <w:rPr>
          <w:rFonts w:ascii="GHEA Grapalat" w:hAnsi="GHEA Grapalat" w:cs="Sylfaen"/>
        </w:rPr>
      </w:pPr>
    </w:p>
    <w:p w14:paraId="6E9CCBA3" w14:textId="77777777" w:rsidR="00766354" w:rsidRPr="00B138F3" w:rsidRDefault="00766354" w:rsidP="00766354">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03D2201" w14:textId="77777777" w:rsidR="00766354" w:rsidRPr="00B138F3" w:rsidRDefault="00766354" w:rsidP="00766354">
      <w:pPr>
        <w:rPr>
          <w:rFonts w:ascii="GHEA Grapalat" w:hAnsi="GHEA Grapalat" w:cs="Sylfaen"/>
        </w:rPr>
      </w:pPr>
      <w:r w:rsidRPr="00B138F3">
        <w:rPr>
          <w:rFonts w:ascii="GHEA Grapalat" w:hAnsi="GHEA Grapalat" w:cs="Sylfaen"/>
        </w:rPr>
        <w:br w:type="page"/>
      </w:r>
    </w:p>
    <w:p w14:paraId="144E4886" w14:textId="77777777" w:rsidR="00766354" w:rsidRPr="00B138F3" w:rsidRDefault="00766354" w:rsidP="00766354">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66354" w:rsidRPr="00B138F3" w14:paraId="3463705D" w14:textId="77777777" w:rsidTr="00563CD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40ED16"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7D42581"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0AFAEC4"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ED05411"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935F939"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6A6F2E0"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DC035E4"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1E066B7"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8D129C3"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2B3BE8EC"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766354" w:rsidRPr="00B138F3" w14:paraId="731C8E3E" w14:textId="77777777" w:rsidTr="00563CD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DA7653"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8FA467E"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46EF850"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038D2CE"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EFBF617"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766354" w:rsidRPr="00B138F3" w14:paraId="29472509"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89E213"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9B2CEF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BBBA2D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61FCC5"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22B1164"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766354" w:rsidRPr="00B138F3" w14:paraId="204F8D43"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649FD7"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454BF38" w14:textId="77777777" w:rsidR="00766354" w:rsidRPr="00B138F3" w:rsidRDefault="00766354" w:rsidP="00563CD2">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2387F18"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07498"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359987"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766354" w:rsidRPr="00B138F3" w14:paraId="3781D252"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EB062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158C717" w14:textId="77777777" w:rsidR="00766354" w:rsidRPr="00B138F3" w:rsidRDefault="00766354" w:rsidP="00563CD2">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5DA6F8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F68F4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8E25CF9" w14:textId="77777777" w:rsidR="00766354" w:rsidRPr="00B138F3" w:rsidRDefault="00766354" w:rsidP="00563CD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F15845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766354" w:rsidRPr="00B138F3" w14:paraId="6EC2FABD"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6E64C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81D5A6C" w14:textId="77777777" w:rsidR="00766354" w:rsidRPr="00B138F3" w:rsidRDefault="00766354" w:rsidP="00563CD2">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922AE3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812FD2"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114509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364D819"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66354" w:rsidRPr="00B138F3" w14:paraId="127EF050"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1A25B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B24A2B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781F3EF"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77E1ED"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5233396"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66354" w:rsidRPr="00B138F3" w14:paraId="64AC88EC"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D5F957"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DCB54FF"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C88A509"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30216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E7E9C7F"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A46AECB"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66354" w:rsidRPr="00B138F3" w14:paraId="581FD706"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0DA425"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85EF43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DCA999F"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744DD8"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8DB0C38"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6709562"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766354" w:rsidRPr="00B138F3" w14:paraId="173A713C"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88D5EC"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483A949"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A02143D"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CF1CE9"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094EBB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C229EFF"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66354" w:rsidRPr="00B138F3" w14:paraId="7B48ACB0"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16C10C"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BF8B05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E90EDC9"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FF3A78"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272F094"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E840F39"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66354" w:rsidRPr="00B138F3" w14:paraId="4EB06DAA"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15C883"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4BA04B6"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F5379A8"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6EFD13"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CEF699D"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7B39037"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766354" w:rsidRPr="00B138F3" w14:paraId="28392FA3"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6BEADF"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41E5E3B"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C11C285"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602DEC"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4CEAD1F"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7D457CC"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66354" w:rsidRPr="00B138F3" w14:paraId="51193FA9"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543E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A69C309"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66C283B"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5031DB"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59570E9"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66354" w:rsidRPr="00B138F3" w14:paraId="431A18FE"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AC05E5"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26AF15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BB88313"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8930D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247AA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481655B"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66354" w:rsidRPr="00B138F3" w14:paraId="6A2D5598"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3DA64F"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721FCF6"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DF26886"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A09985"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72E7009"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B8CF8AF"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766354" w:rsidRPr="00B138F3" w14:paraId="38AD3F1E"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39AA84"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74F854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0B91A9D"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3EAB64"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741D135"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303826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766354" w:rsidRPr="00B138F3" w14:paraId="494F0DAE"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5B3C1D"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C1E09B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57668704"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3569BD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CA461F6"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66354" w:rsidRPr="00B138F3" w14:paraId="5D0B093F"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CBB07"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12FEE2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6D1579F"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1B1A5F" w14:textId="77777777" w:rsidR="00766354" w:rsidRPr="00DB7787" w:rsidRDefault="00766354" w:rsidP="00563CD2">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14:paraId="32CF7D6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66354" w:rsidRPr="00B138F3" w14:paraId="65EA668A"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6EA98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F6977C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C24024C"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791FFD"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CCE27C"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8198404"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766354" w:rsidRPr="00B138F3" w14:paraId="155455D2"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6CBB35" w14:textId="77777777" w:rsidR="00766354" w:rsidRPr="00B138F3" w:rsidDel="0010680B"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256E2DB"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A49B61C"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DC461B" w14:textId="77777777" w:rsidR="00766354" w:rsidRPr="00B138F3" w:rsidRDefault="00766354" w:rsidP="00563CD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57A766A" w14:textId="77777777" w:rsidR="00766354" w:rsidRPr="00B138F3" w:rsidRDefault="00766354" w:rsidP="00563CD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61D9D0C"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91E955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766354" w:rsidRPr="00B138F3" w14:paraId="59291B14"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6D0EA3"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5D769A4"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3FC9E07"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4770A5"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B95EAD"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A72130D"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551AB64"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766354" w:rsidRPr="00B138F3" w14:paraId="734A1F17"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00C2EF"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D42F72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D118DEF"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7EC4B8"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4D97D8"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AC6FA8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1E851A2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766354" w:rsidRPr="00B138F3" w14:paraId="6A9EE79C"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97A106"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D096422"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C53370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73F19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E08486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4ECF9999" w14:textId="77777777" w:rsidR="00766354" w:rsidRPr="00B138F3" w:rsidRDefault="00766354" w:rsidP="00563CD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D44635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3A2E103"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766354" w:rsidRPr="00B138F3" w14:paraId="7EA1E883"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83C5D"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BA09CD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BACE076"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2BBCDF"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2F9A514"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E3EE9F2"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766354" w:rsidRPr="00B138F3" w14:paraId="5F3AEEFC"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61F6AF"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D414C3F"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D170154"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9AB154"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791DE19"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2024538"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C262A8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766354" w:rsidRPr="00B138F3" w14:paraId="7EEB05FF"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EF275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BC42C3C"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FE1E386"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E24A78"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F4FBFAC"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17920C5" w14:textId="77777777" w:rsidR="00766354" w:rsidRPr="00B138F3" w:rsidRDefault="00766354" w:rsidP="00563CD2">
            <w:pPr>
              <w:widowControl w:val="0"/>
              <w:spacing w:after="120"/>
              <w:jc w:val="center"/>
              <w:rPr>
                <w:rFonts w:ascii="GHEA Grapalat" w:hAnsi="GHEA Grapalat"/>
                <w:sz w:val="18"/>
                <w:szCs w:val="18"/>
              </w:rPr>
            </w:pPr>
          </w:p>
        </w:tc>
      </w:tr>
      <w:tr w:rsidR="00766354" w:rsidRPr="00B138F3" w14:paraId="77173A47"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51FF13"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9B3440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D46CA37"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C88702"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AF02846"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A45E962" w14:textId="77777777" w:rsidR="00766354" w:rsidRPr="00B138F3" w:rsidRDefault="00766354" w:rsidP="00563CD2">
            <w:pPr>
              <w:widowControl w:val="0"/>
              <w:spacing w:after="120"/>
              <w:jc w:val="center"/>
              <w:rPr>
                <w:rFonts w:ascii="GHEA Grapalat" w:hAnsi="GHEA Grapalat"/>
                <w:sz w:val="18"/>
                <w:szCs w:val="18"/>
              </w:rPr>
            </w:pPr>
          </w:p>
        </w:tc>
      </w:tr>
      <w:tr w:rsidR="00766354" w:rsidRPr="00B138F3" w14:paraId="6B589586"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23A24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F15CB52"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225EBD8"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D59C4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D83AD7"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55F9AF" w14:textId="77777777" w:rsidR="00766354" w:rsidRPr="00B138F3" w:rsidRDefault="00766354" w:rsidP="00563CD2">
            <w:pPr>
              <w:widowControl w:val="0"/>
              <w:spacing w:after="120"/>
              <w:jc w:val="center"/>
              <w:rPr>
                <w:rFonts w:ascii="GHEA Grapalat" w:hAnsi="GHEA Grapalat"/>
                <w:sz w:val="18"/>
                <w:szCs w:val="18"/>
              </w:rPr>
            </w:pPr>
          </w:p>
        </w:tc>
      </w:tr>
      <w:tr w:rsidR="00766354" w:rsidRPr="00B138F3" w14:paraId="41698C8D"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6D258C"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6464D0B"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2066907"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F7F6B5"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5C023F7"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730AD00" w14:textId="77777777" w:rsidR="00766354" w:rsidRPr="00B138F3" w:rsidRDefault="00766354" w:rsidP="00563CD2">
            <w:pPr>
              <w:widowControl w:val="0"/>
              <w:spacing w:after="120"/>
              <w:jc w:val="center"/>
              <w:rPr>
                <w:rFonts w:ascii="GHEA Grapalat" w:hAnsi="GHEA Grapalat"/>
                <w:sz w:val="18"/>
                <w:szCs w:val="18"/>
              </w:rPr>
            </w:pPr>
          </w:p>
        </w:tc>
      </w:tr>
      <w:tr w:rsidR="00766354" w:rsidRPr="00B138F3" w14:paraId="5C020656"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41D5D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DB6548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6D69A3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1E5EBAB"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8EDCDC"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FBBA04F" w14:textId="77777777" w:rsidR="00766354" w:rsidRPr="00B138F3" w:rsidRDefault="00766354" w:rsidP="00563CD2">
            <w:pPr>
              <w:widowControl w:val="0"/>
              <w:spacing w:after="120"/>
              <w:jc w:val="center"/>
              <w:rPr>
                <w:rFonts w:ascii="GHEA Grapalat" w:hAnsi="GHEA Grapalat"/>
                <w:sz w:val="18"/>
                <w:szCs w:val="18"/>
              </w:rPr>
            </w:pPr>
          </w:p>
        </w:tc>
      </w:tr>
      <w:tr w:rsidR="00766354" w:rsidRPr="00B138F3" w14:paraId="58C8EDDF"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B9F306"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CAD0897"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52F79C6"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5F7094"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D6EBAD4"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02216B" w14:textId="77777777" w:rsidR="00766354" w:rsidRPr="00B138F3" w:rsidRDefault="00766354" w:rsidP="00563CD2">
            <w:pPr>
              <w:widowControl w:val="0"/>
              <w:spacing w:after="120"/>
              <w:jc w:val="center"/>
              <w:rPr>
                <w:rFonts w:ascii="GHEA Grapalat" w:hAnsi="GHEA Grapalat"/>
                <w:sz w:val="18"/>
                <w:szCs w:val="18"/>
              </w:rPr>
            </w:pPr>
          </w:p>
        </w:tc>
      </w:tr>
    </w:tbl>
    <w:p w14:paraId="2F5A6259" w14:textId="77777777" w:rsidR="00766354" w:rsidRPr="00B138F3" w:rsidRDefault="00766354" w:rsidP="00766354">
      <w:pPr>
        <w:widowControl w:val="0"/>
        <w:spacing w:after="160"/>
        <w:ind w:left="567" w:right="565"/>
        <w:jc w:val="center"/>
        <w:rPr>
          <w:rFonts w:ascii="GHEA Grapalat" w:hAnsi="GHEA Grapalat"/>
          <w:b/>
        </w:rPr>
      </w:pPr>
    </w:p>
    <w:p w14:paraId="397BBE1C" w14:textId="77777777" w:rsidR="00766354" w:rsidRPr="00B138F3" w:rsidRDefault="00766354" w:rsidP="00766354">
      <w:pPr>
        <w:widowControl w:val="0"/>
        <w:spacing w:after="160"/>
        <w:ind w:left="567" w:right="565"/>
        <w:jc w:val="center"/>
        <w:rPr>
          <w:rFonts w:ascii="GHEA Grapalat" w:hAnsi="GHEA Grapalat"/>
          <w:b/>
        </w:rPr>
      </w:pPr>
    </w:p>
    <w:p w14:paraId="5B39007A" w14:textId="77777777" w:rsidR="00766354" w:rsidRPr="00B138F3" w:rsidRDefault="00766354" w:rsidP="00766354">
      <w:pPr>
        <w:widowControl w:val="0"/>
        <w:spacing w:after="160"/>
        <w:ind w:left="567" w:right="565"/>
        <w:jc w:val="center"/>
        <w:rPr>
          <w:rFonts w:ascii="GHEA Grapalat" w:hAnsi="GHEA Grapalat"/>
          <w:b/>
        </w:rPr>
      </w:pPr>
    </w:p>
    <w:p w14:paraId="34D42D06" w14:textId="77777777" w:rsidR="00766354" w:rsidRPr="00B138F3" w:rsidRDefault="00766354" w:rsidP="00766354">
      <w:pPr>
        <w:widowControl w:val="0"/>
        <w:spacing w:after="160"/>
        <w:ind w:left="567" w:right="565"/>
        <w:jc w:val="center"/>
        <w:rPr>
          <w:rFonts w:ascii="GHEA Grapalat" w:hAnsi="GHEA Grapalat"/>
          <w:b/>
        </w:rPr>
      </w:pPr>
    </w:p>
    <w:p w14:paraId="0DF5FE88" w14:textId="77777777" w:rsidR="00766354" w:rsidRPr="00B138F3" w:rsidRDefault="00766354" w:rsidP="00766354">
      <w:pPr>
        <w:widowControl w:val="0"/>
        <w:spacing w:after="160"/>
        <w:jc w:val="right"/>
        <w:rPr>
          <w:rFonts w:ascii="GHEA Grapalat" w:hAnsi="GHEA Grapalat" w:cs="GHEA Grapalat"/>
          <w:i/>
        </w:rPr>
      </w:pPr>
      <w:r w:rsidRPr="00B138F3">
        <w:rPr>
          <w:rFonts w:ascii="GHEA Grapalat" w:hAnsi="GHEA Grapalat"/>
          <w:i/>
        </w:rPr>
        <w:t>Приложение № 5.1</w:t>
      </w:r>
    </w:p>
    <w:p w14:paraId="31325198" w14:textId="76AD496D" w:rsidR="00766354" w:rsidRPr="00B138F3" w:rsidRDefault="00766354" w:rsidP="00766354">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3F49DF">
        <w:rPr>
          <w:rFonts w:ascii="GHEA Grapalat" w:hAnsi="GHEA Grapalat"/>
          <w:i/>
        </w:rPr>
        <w:t xml:space="preserve">срочная процедура закупки от одного человека </w:t>
      </w:r>
      <w:r w:rsidRPr="00B138F3">
        <w:rPr>
          <w:rFonts w:ascii="GHEA Grapalat" w:hAnsi="GHEA Grapalat"/>
          <w:i/>
        </w:rPr>
        <w:br/>
        <w:t>под кодом "---BMAPDzB---/---"</w:t>
      </w:r>
      <w:r w:rsidRPr="00B138F3">
        <w:rPr>
          <w:rStyle w:val="FootnoteReference"/>
          <w:rFonts w:ascii="GHEA Grapalat" w:hAnsi="GHEA Grapalat"/>
          <w:i/>
        </w:rPr>
        <w:footnoteReference w:customMarkFollows="1" w:id="13"/>
        <w:t>*</w:t>
      </w:r>
    </w:p>
    <w:p w14:paraId="7270F1CF" w14:textId="77777777" w:rsidR="00766354" w:rsidRPr="00B138F3" w:rsidRDefault="00766354" w:rsidP="00766354">
      <w:pPr>
        <w:widowControl w:val="0"/>
        <w:spacing w:after="160"/>
        <w:jc w:val="center"/>
        <w:rPr>
          <w:rFonts w:ascii="GHEA Grapalat" w:hAnsi="GHEA Grapalat"/>
          <w:b/>
        </w:rPr>
      </w:pPr>
    </w:p>
    <w:p w14:paraId="71F977E0" w14:textId="77777777" w:rsidR="00766354" w:rsidRPr="00B138F3" w:rsidRDefault="00766354" w:rsidP="00766354">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0A78B8F3" w14:textId="77777777" w:rsidR="00766354" w:rsidRPr="00B138F3" w:rsidRDefault="00766354" w:rsidP="00766354">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766354" w:rsidRPr="00B138F3" w14:paraId="06852F43" w14:textId="77777777" w:rsidTr="00563CD2">
        <w:tc>
          <w:tcPr>
            <w:tcW w:w="4786" w:type="dxa"/>
          </w:tcPr>
          <w:p w14:paraId="545BFD65" w14:textId="77777777" w:rsidR="00766354" w:rsidRPr="00B138F3" w:rsidRDefault="00766354" w:rsidP="00563CD2">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6814F197" w14:textId="77777777" w:rsidR="00766354" w:rsidRPr="00B138F3" w:rsidRDefault="00766354" w:rsidP="00563CD2">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4"/>
              <w:t>**</w:t>
            </w:r>
          </w:p>
        </w:tc>
      </w:tr>
    </w:tbl>
    <w:p w14:paraId="3E72C50D" w14:textId="77777777" w:rsidR="00766354" w:rsidRPr="00B138F3" w:rsidRDefault="00766354" w:rsidP="00766354">
      <w:pPr>
        <w:widowControl w:val="0"/>
        <w:spacing w:after="160"/>
        <w:rPr>
          <w:rFonts w:ascii="GHEA Grapalat" w:hAnsi="GHEA Grapalat" w:cs="GHEA Grapalat"/>
          <w:b/>
        </w:rPr>
      </w:pPr>
    </w:p>
    <w:p w14:paraId="53FE67E7" w14:textId="77777777" w:rsidR="00766354" w:rsidRPr="00B138F3" w:rsidRDefault="00766354" w:rsidP="00766354">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61E4DD23" w14:textId="77777777" w:rsidR="00766354" w:rsidRPr="00B138F3" w:rsidRDefault="00766354" w:rsidP="00766354">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240467DA" w14:textId="77777777" w:rsidR="00766354" w:rsidRPr="00B138F3" w:rsidRDefault="00766354" w:rsidP="00766354">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5810CB65" w14:textId="77777777" w:rsidR="00766354" w:rsidRPr="00B138F3" w:rsidRDefault="00766354" w:rsidP="00766354">
      <w:pPr>
        <w:widowControl w:val="0"/>
        <w:spacing w:after="160"/>
        <w:jc w:val="center"/>
        <w:rPr>
          <w:rFonts w:ascii="GHEA Grapalat" w:hAnsi="GHEA Grapalat"/>
          <w:vertAlign w:val="superscript"/>
        </w:rPr>
      </w:pPr>
      <w:r w:rsidRPr="00B138F3">
        <w:rPr>
          <w:rFonts w:ascii="GHEA Grapalat" w:hAnsi="GHEA Grapalat"/>
          <w:vertAlign w:val="superscript"/>
        </w:rPr>
        <w:lastRenderedPageBreak/>
        <w:t>имя, фамилия, паспортные данные директора компании</w:t>
      </w:r>
    </w:p>
    <w:p w14:paraId="1757BA2F" w14:textId="77777777" w:rsidR="00766354" w:rsidRPr="00B138F3" w:rsidRDefault="00766354" w:rsidP="00766354">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B8E6469" w14:textId="77777777" w:rsidR="00766354" w:rsidRPr="00B138F3" w:rsidRDefault="00766354" w:rsidP="00766354">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40AEC0A0" w14:textId="77777777" w:rsidR="00766354" w:rsidRPr="00B138F3" w:rsidRDefault="00766354" w:rsidP="00766354">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0B20819C" w14:textId="77777777" w:rsidR="00766354" w:rsidRPr="00B138F3" w:rsidRDefault="00766354" w:rsidP="00766354">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7918FC16" w14:textId="77777777" w:rsidR="00766354" w:rsidRPr="00B138F3" w:rsidRDefault="00766354" w:rsidP="00766354">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4E8BBD98" w14:textId="77777777" w:rsidR="00766354" w:rsidRPr="00B138F3" w:rsidRDefault="00766354" w:rsidP="00766354">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61F555BF" w14:textId="77777777" w:rsidR="00766354" w:rsidRPr="00B138F3" w:rsidRDefault="00766354" w:rsidP="00766354">
      <w:pPr>
        <w:rPr>
          <w:rFonts w:ascii="GHEA Grapalat" w:hAnsi="GHEA Grapalat"/>
        </w:rPr>
      </w:pPr>
      <w:r w:rsidRPr="00B138F3">
        <w:rPr>
          <w:rFonts w:ascii="GHEA Grapalat" w:hAnsi="GHEA Grapalat"/>
        </w:rPr>
        <w:br w:type="page"/>
      </w:r>
    </w:p>
    <w:p w14:paraId="1BE75EF3" w14:textId="77777777" w:rsidR="00766354" w:rsidRPr="00B138F3" w:rsidRDefault="00766354" w:rsidP="00766354">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6324C99" w14:textId="77777777" w:rsidR="00766354" w:rsidRPr="00B138F3" w:rsidRDefault="00766354" w:rsidP="00766354">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22B14587" w14:textId="77777777" w:rsidR="00766354" w:rsidRPr="00B138F3" w:rsidRDefault="00766354" w:rsidP="00766354">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5C50B83" w14:textId="77777777" w:rsidR="00766354" w:rsidRPr="00B138F3" w:rsidRDefault="00766354" w:rsidP="00766354">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3574E4B" w14:textId="77777777" w:rsidR="00766354" w:rsidRPr="00B138F3" w:rsidRDefault="00766354" w:rsidP="00766354">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7638BCD" w14:textId="77777777" w:rsidR="00766354" w:rsidRPr="00B138F3" w:rsidRDefault="00766354" w:rsidP="00766354">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40F741B7" w14:textId="77777777" w:rsidR="00766354" w:rsidRPr="00B138F3" w:rsidRDefault="00766354" w:rsidP="00766354">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8A0E843" w14:textId="77777777" w:rsidR="00766354" w:rsidRPr="00B138F3" w:rsidRDefault="00766354" w:rsidP="00766354">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FFB49EC" w14:textId="77777777" w:rsidR="00766354" w:rsidRPr="00B138F3" w:rsidRDefault="00766354" w:rsidP="00766354">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664FDF0A" w14:textId="77777777" w:rsidR="00766354" w:rsidRPr="00B138F3" w:rsidRDefault="00766354" w:rsidP="00766354">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12C69A9" w14:textId="77777777" w:rsidR="00766354" w:rsidRPr="00B138F3" w:rsidRDefault="00766354" w:rsidP="00766354">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FDE48DE" w14:textId="77777777" w:rsidR="00766354" w:rsidRPr="00B138F3" w:rsidRDefault="00766354" w:rsidP="00766354">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D9E49A2" w14:textId="77777777" w:rsidR="00766354" w:rsidRPr="00B138F3" w:rsidRDefault="00766354" w:rsidP="00766354">
      <w:pPr>
        <w:widowControl w:val="0"/>
        <w:spacing w:after="160"/>
        <w:jc w:val="center"/>
        <w:rPr>
          <w:rFonts w:ascii="GHEA Grapalat" w:hAnsi="GHEA Grapalat" w:cs="GHEA Grapalat"/>
          <w:b/>
          <w:bCs/>
        </w:rPr>
      </w:pPr>
      <w:r w:rsidRPr="00B138F3">
        <w:rPr>
          <w:rFonts w:ascii="GHEA Grapalat" w:hAnsi="GHEA Grapalat"/>
          <w:b/>
        </w:rPr>
        <w:t>2. Иные условия</w:t>
      </w:r>
    </w:p>
    <w:p w14:paraId="4C7BB5A6" w14:textId="77777777" w:rsidR="00766354" w:rsidRPr="00B253E1" w:rsidRDefault="00766354" w:rsidP="00766354">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0F48D6D" w14:textId="77777777" w:rsidR="00766354" w:rsidRPr="00B138F3" w:rsidRDefault="00766354" w:rsidP="00766354">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00E26C90" w14:textId="77777777" w:rsidR="00766354" w:rsidRPr="00B138F3" w:rsidRDefault="00766354" w:rsidP="00766354">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096B7B40" w14:textId="77777777" w:rsidR="00766354" w:rsidRPr="00B138F3" w:rsidDel="00A13215" w:rsidRDefault="00766354" w:rsidP="00766354">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B63FCCC" w14:textId="77777777" w:rsidR="00766354" w:rsidRPr="00B138F3" w:rsidRDefault="00766354" w:rsidP="00766354">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5E60C71" w14:textId="77777777" w:rsidR="00766354" w:rsidRPr="00B138F3" w:rsidRDefault="00766354" w:rsidP="00766354">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257823B1" w14:textId="77777777" w:rsidR="00766354" w:rsidRPr="00B138F3" w:rsidRDefault="00766354" w:rsidP="00766354">
      <w:pPr>
        <w:widowControl w:val="0"/>
        <w:jc w:val="both"/>
        <w:rPr>
          <w:rFonts w:ascii="GHEA Grapalat" w:hAnsi="GHEA Grapalat"/>
        </w:rPr>
      </w:pPr>
      <w:r w:rsidRPr="00B138F3">
        <w:rPr>
          <w:rFonts w:ascii="GHEA Grapalat" w:hAnsi="GHEA Grapalat"/>
        </w:rPr>
        <w:t>_______________________________________</w:t>
      </w:r>
    </w:p>
    <w:p w14:paraId="0CFE1293" w14:textId="77777777" w:rsidR="00766354" w:rsidRPr="00B138F3" w:rsidRDefault="00766354" w:rsidP="00766354">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0A1B39A4" w14:textId="77777777" w:rsidR="00766354" w:rsidRPr="00B138F3" w:rsidRDefault="00766354" w:rsidP="00766354">
      <w:pPr>
        <w:widowControl w:val="0"/>
        <w:jc w:val="both"/>
        <w:rPr>
          <w:rFonts w:ascii="GHEA Grapalat" w:hAnsi="GHEA Grapalat"/>
        </w:rPr>
      </w:pPr>
      <w:r w:rsidRPr="00B138F3">
        <w:rPr>
          <w:rFonts w:ascii="GHEA Grapalat" w:hAnsi="GHEA Grapalat"/>
        </w:rPr>
        <w:t>_______________________________________</w:t>
      </w:r>
    </w:p>
    <w:p w14:paraId="517F10CF" w14:textId="77777777" w:rsidR="00766354" w:rsidRPr="00B138F3" w:rsidRDefault="00766354" w:rsidP="00766354">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12B4B2F0" w14:textId="77777777" w:rsidR="00766354" w:rsidRPr="00B138F3" w:rsidRDefault="00766354" w:rsidP="00766354">
      <w:pPr>
        <w:widowControl w:val="0"/>
        <w:jc w:val="both"/>
        <w:rPr>
          <w:rFonts w:ascii="GHEA Grapalat" w:hAnsi="GHEA Grapalat"/>
        </w:rPr>
      </w:pPr>
      <w:r w:rsidRPr="00B138F3">
        <w:rPr>
          <w:rFonts w:ascii="GHEA Grapalat" w:hAnsi="GHEA Grapalat"/>
        </w:rPr>
        <w:t>_______________________________________</w:t>
      </w:r>
    </w:p>
    <w:p w14:paraId="39415D95" w14:textId="77777777" w:rsidR="00766354" w:rsidRPr="00B138F3" w:rsidRDefault="00766354" w:rsidP="00766354">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1BAFE00B" w14:textId="77777777" w:rsidR="00766354" w:rsidRPr="00B138F3" w:rsidRDefault="00766354" w:rsidP="00766354">
      <w:pPr>
        <w:widowControl w:val="0"/>
        <w:jc w:val="both"/>
        <w:rPr>
          <w:rFonts w:ascii="GHEA Grapalat" w:hAnsi="GHEA Grapalat"/>
        </w:rPr>
      </w:pPr>
      <w:r w:rsidRPr="00B138F3">
        <w:rPr>
          <w:rFonts w:ascii="GHEA Grapalat" w:hAnsi="GHEA Grapalat"/>
        </w:rPr>
        <w:t>_______________________________________</w:t>
      </w:r>
    </w:p>
    <w:p w14:paraId="4532C157" w14:textId="77777777" w:rsidR="00766354" w:rsidRPr="00B138F3" w:rsidRDefault="00766354" w:rsidP="00766354">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472FFB0D" w14:textId="77777777" w:rsidR="00766354" w:rsidRPr="00B138F3" w:rsidRDefault="00766354" w:rsidP="00766354">
      <w:pPr>
        <w:widowControl w:val="0"/>
        <w:jc w:val="both"/>
        <w:rPr>
          <w:rFonts w:ascii="GHEA Grapalat" w:hAnsi="GHEA Grapalat"/>
        </w:rPr>
      </w:pPr>
      <w:r w:rsidRPr="00B138F3">
        <w:rPr>
          <w:rFonts w:ascii="GHEA Grapalat" w:hAnsi="GHEA Grapalat"/>
        </w:rPr>
        <w:t>_______________________________________</w:t>
      </w:r>
    </w:p>
    <w:p w14:paraId="16BEF066" w14:textId="77777777" w:rsidR="00766354" w:rsidRPr="00B138F3" w:rsidRDefault="00766354" w:rsidP="00766354">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36194841" w14:textId="77777777" w:rsidR="00766354" w:rsidRPr="00B138F3" w:rsidRDefault="00766354" w:rsidP="00766354">
      <w:pPr>
        <w:widowControl w:val="0"/>
        <w:jc w:val="both"/>
        <w:rPr>
          <w:rFonts w:ascii="GHEA Grapalat" w:hAnsi="GHEA Grapalat"/>
        </w:rPr>
      </w:pPr>
      <w:r w:rsidRPr="00B138F3">
        <w:rPr>
          <w:rFonts w:ascii="GHEA Grapalat" w:hAnsi="GHEA Grapalat"/>
        </w:rPr>
        <w:t>_______________________________________</w:t>
      </w:r>
    </w:p>
    <w:p w14:paraId="02F5BF3B" w14:textId="77777777" w:rsidR="00766354" w:rsidRPr="00B138F3" w:rsidRDefault="00766354" w:rsidP="00766354">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28B5F734" w14:textId="77777777" w:rsidR="00766354" w:rsidRPr="00B138F3" w:rsidRDefault="00766354" w:rsidP="00766354">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66354" w:rsidRPr="00B138F3" w14:paraId="1543BF43" w14:textId="77777777" w:rsidTr="00563CD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D94548" w14:textId="77777777" w:rsidR="00766354" w:rsidRPr="00B138F3" w:rsidRDefault="00766354" w:rsidP="00563CD2">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766354" w:rsidRPr="00B138F3" w14:paraId="0D8D971D" w14:textId="77777777" w:rsidTr="00563CD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0D3A97" w14:textId="77777777" w:rsidR="00766354" w:rsidRPr="00B138F3" w:rsidRDefault="00766354" w:rsidP="00563CD2">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766354" w:rsidRPr="00B138F3" w14:paraId="4DE0ED6F" w14:textId="77777777" w:rsidTr="00563CD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EAE85D" w14:textId="77777777" w:rsidR="00766354" w:rsidRPr="00B138F3" w:rsidRDefault="00766354" w:rsidP="00563CD2">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766354" w:rsidRPr="00B138F3" w14:paraId="5D14BA4F" w14:textId="77777777" w:rsidTr="00563CD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019743"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766354" w:rsidRPr="00B138F3" w14:paraId="45B4BB19" w14:textId="77777777" w:rsidTr="00563CD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3C41C9"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766354" w:rsidRPr="00B138F3" w14:paraId="15193645" w14:textId="77777777" w:rsidTr="00563CD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7A8A52"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766354" w:rsidRPr="00B138F3" w14:paraId="58D049B2" w14:textId="77777777" w:rsidTr="00563CD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43BDAD"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766354" w:rsidRPr="00B138F3" w14:paraId="52CD8E7F" w14:textId="77777777" w:rsidTr="00563CD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A8262E"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66354" w:rsidRPr="00B138F3" w14:paraId="6B55C1BC" w14:textId="77777777" w:rsidTr="00563CD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E08B88"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766354" w:rsidRPr="00B138F3" w14:paraId="2A26A88E" w14:textId="77777777" w:rsidTr="00563CD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F647A0"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766354" w:rsidRPr="00B138F3" w14:paraId="0201A9D1" w14:textId="77777777" w:rsidTr="00563CD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1D2ADA"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766354" w:rsidRPr="00B138F3" w14:paraId="669D2695" w14:textId="77777777" w:rsidTr="00563CD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DC6862"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766354" w:rsidRPr="00B138F3" w14:paraId="22E6CA70" w14:textId="77777777" w:rsidTr="00563CD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DE0EB3"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766354" w:rsidRPr="00B138F3" w14:paraId="564B3A22" w14:textId="77777777" w:rsidTr="00563CD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F0E343"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766354" w:rsidRPr="00B138F3" w14:paraId="2F55B036" w14:textId="77777777" w:rsidTr="00563CD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021E6B"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66354" w:rsidRPr="00B138F3" w14:paraId="47363F86" w14:textId="77777777" w:rsidTr="00563CD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55CA15"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766354" w:rsidRPr="00B138F3" w14:paraId="536B4B9F" w14:textId="77777777" w:rsidTr="00563CD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2FE4DB"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766354" w:rsidRPr="00B138F3" w14:paraId="15540F84" w14:textId="77777777" w:rsidTr="00563CD2">
        <w:trPr>
          <w:trHeight w:val="424"/>
        </w:trPr>
        <w:tc>
          <w:tcPr>
            <w:tcW w:w="10980" w:type="dxa"/>
            <w:gridSpan w:val="2"/>
            <w:tcBorders>
              <w:top w:val="single" w:sz="4" w:space="0" w:color="auto"/>
              <w:left w:val="single" w:sz="4" w:space="0" w:color="auto"/>
              <w:right w:val="single" w:sz="4" w:space="0" w:color="000000"/>
            </w:tcBorders>
            <w:noWrap/>
            <w:vAlign w:val="bottom"/>
          </w:tcPr>
          <w:p w14:paraId="5640F717"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66354" w:rsidRPr="00B138F3" w14:paraId="46F406FF" w14:textId="77777777" w:rsidTr="00563CD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3EC7B" w14:textId="77777777" w:rsidR="00766354" w:rsidRPr="00B138F3" w:rsidRDefault="00766354" w:rsidP="00563CD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766354" w:rsidRPr="00B138F3" w14:paraId="67D0AE79" w14:textId="77777777" w:rsidTr="00563CD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BD3616" w14:textId="77777777" w:rsidR="00766354" w:rsidRPr="00B138F3" w:rsidRDefault="00766354" w:rsidP="00563CD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766354" w:rsidRPr="00B138F3" w14:paraId="522ED78D" w14:textId="77777777" w:rsidTr="00563CD2">
        <w:trPr>
          <w:trHeight w:val="2194"/>
        </w:trPr>
        <w:tc>
          <w:tcPr>
            <w:tcW w:w="5616" w:type="dxa"/>
            <w:tcBorders>
              <w:top w:val="nil"/>
              <w:left w:val="single" w:sz="4" w:space="0" w:color="auto"/>
              <w:bottom w:val="single" w:sz="4" w:space="0" w:color="auto"/>
              <w:right w:val="single" w:sz="4" w:space="0" w:color="auto"/>
            </w:tcBorders>
            <w:noWrap/>
            <w:vAlign w:val="bottom"/>
          </w:tcPr>
          <w:p w14:paraId="4BC258E9" w14:textId="77777777" w:rsidR="00766354" w:rsidRPr="00B138F3" w:rsidRDefault="00766354" w:rsidP="00563CD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9D9AD45" w14:textId="77777777" w:rsidR="00766354" w:rsidRPr="00B138F3" w:rsidRDefault="00766354" w:rsidP="00563CD2">
            <w:pPr>
              <w:widowControl w:val="0"/>
              <w:spacing w:after="160"/>
              <w:rPr>
                <w:rFonts w:ascii="GHEA Grapalat" w:hAnsi="GHEA Grapalat" w:cs="Sylfaen"/>
              </w:rPr>
            </w:pPr>
          </w:p>
          <w:p w14:paraId="2ED92CF9" w14:textId="77777777" w:rsidR="00766354" w:rsidRPr="00B138F3" w:rsidRDefault="00766354" w:rsidP="00563CD2">
            <w:pPr>
              <w:widowControl w:val="0"/>
              <w:spacing w:after="160"/>
              <w:jc w:val="right"/>
              <w:rPr>
                <w:rFonts w:ascii="GHEA Grapalat" w:hAnsi="GHEA Grapalat" w:cs="Tahoma"/>
              </w:rPr>
            </w:pPr>
            <w:r w:rsidRPr="00B138F3">
              <w:rPr>
                <w:rFonts w:ascii="GHEA Grapalat" w:hAnsi="GHEA Grapalat"/>
              </w:rPr>
              <w:t>/____________________/</w:t>
            </w:r>
          </w:p>
          <w:p w14:paraId="5C9F1E81" w14:textId="77777777" w:rsidR="00766354" w:rsidRPr="00B138F3" w:rsidRDefault="00766354" w:rsidP="00563CD2">
            <w:pPr>
              <w:widowControl w:val="0"/>
              <w:spacing w:after="160"/>
              <w:rPr>
                <w:rFonts w:ascii="GHEA Grapalat" w:hAnsi="GHEA Grapalat" w:cs="Sylfaen"/>
              </w:rPr>
            </w:pPr>
          </w:p>
          <w:p w14:paraId="5F6210BB" w14:textId="77777777" w:rsidR="00766354" w:rsidRPr="00B138F3" w:rsidRDefault="00766354" w:rsidP="00563CD2">
            <w:pPr>
              <w:widowControl w:val="0"/>
              <w:spacing w:after="160"/>
              <w:jc w:val="right"/>
              <w:rPr>
                <w:rFonts w:ascii="GHEA Grapalat" w:hAnsi="GHEA Grapalat" w:cs="Sylfaen"/>
              </w:rPr>
            </w:pPr>
            <w:r w:rsidRPr="00B138F3">
              <w:rPr>
                <w:rFonts w:ascii="GHEA Grapalat" w:hAnsi="GHEA Grapalat"/>
              </w:rPr>
              <w:t>/____________________/</w:t>
            </w:r>
          </w:p>
          <w:p w14:paraId="5028B5EB" w14:textId="77777777" w:rsidR="00766354" w:rsidRPr="00B138F3" w:rsidRDefault="00766354" w:rsidP="00563CD2">
            <w:pPr>
              <w:widowControl w:val="0"/>
              <w:spacing w:after="160"/>
              <w:rPr>
                <w:rFonts w:ascii="GHEA Grapalat" w:hAnsi="GHEA Grapalat" w:cs="Sylfaen"/>
              </w:rPr>
            </w:pPr>
          </w:p>
          <w:p w14:paraId="44D7C5FF" w14:textId="77777777" w:rsidR="00766354" w:rsidRPr="00B138F3" w:rsidRDefault="00766354" w:rsidP="00563CD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24D3A85F" w14:textId="77777777" w:rsidR="00766354" w:rsidRPr="00B138F3" w:rsidRDefault="00766354" w:rsidP="00563CD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6EF0B18" w14:textId="77777777" w:rsidR="00766354" w:rsidRPr="00B138F3" w:rsidRDefault="00766354" w:rsidP="00563CD2">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B89759A" w14:textId="77777777" w:rsidR="00766354" w:rsidRPr="00B138F3" w:rsidRDefault="00766354" w:rsidP="00563CD2">
            <w:pPr>
              <w:widowControl w:val="0"/>
              <w:spacing w:after="160"/>
              <w:rPr>
                <w:rFonts w:ascii="GHEA Grapalat" w:hAnsi="GHEA Grapalat" w:cs="Sylfaen"/>
              </w:rPr>
            </w:pPr>
          </w:p>
          <w:p w14:paraId="637185A3" w14:textId="77777777" w:rsidR="00766354" w:rsidRPr="00B138F3" w:rsidRDefault="00766354" w:rsidP="00563CD2">
            <w:pPr>
              <w:widowControl w:val="0"/>
              <w:spacing w:after="160"/>
              <w:jc w:val="right"/>
              <w:rPr>
                <w:rFonts w:ascii="GHEA Grapalat" w:hAnsi="GHEA Grapalat" w:cs="Sylfaen"/>
              </w:rPr>
            </w:pPr>
            <w:r w:rsidRPr="00B138F3">
              <w:rPr>
                <w:rFonts w:ascii="GHEA Grapalat" w:hAnsi="GHEA Grapalat"/>
              </w:rPr>
              <w:t>/____________________/</w:t>
            </w:r>
          </w:p>
          <w:p w14:paraId="15209F40" w14:textId="77777777" w:rsidR="00766354" w:rsidRPr="00B138F3" w:rsidRDefault="00766354" w:rsidP="00563CD2">
            <w:pPr>
              <w:widowControl w:val="0"/>
              <w:spacing w:after="160"/>
              <w:jc w:val="right"/>
              <w:rPr>
                <w:rFonts w:ascii="GHEA Grapalat" w:hAnsi="GHEA Grapalat" w:cs="Tahoma"/>
              </w:rPr>
            </w:pPr>
          </w:p>
          <w:p w14:paraId="1F8A1658" w14:textId="77777777" w:rsidR="00766354" w:rsidRPr="00B138F3" w:rsidRDefault="00766354" w:rsidP="00563CD2">
            <w:pPr>
              <w:widowControl w:val="0"/>
              <w:spacing w:after="160"/>
              <w:jc w:val="right"/>
              <w:rPr>
                <w:rFonts w:ascii="GHEA Grapalat" w:hAnsi="GHEA Grapalat" w:cs="Sylfaen"/>
              </w:rPr>
            </w:pPr>
            <w:r w:rsidRPr="00B138F3">
              <w:rPr>
                <w:rFonts w:ascii="GHEA Grapalat" w:hAnsi="GHEA Grapalat"/>
              </w:rPr>
              <w:t>/____________________/</w:t>
            </w:r>
          </w:p>
          <w:p w14:paraId="0F87FB5F" w14:textId="77777777" w:rsidR="00766354" w:rsidRPr="00B138F3" w:rsidRDefault="00766354" w:rsidP="00563CD2">
            <w:pPr>
              <w:widowControl w:val="0"/>
              <w:spacing w:after="160"/>
              <w:rPr>
                <w:rFonts w:ascii="GHEA Grapalat" w:hAnsi="GHEA Grapalat" w:cs="Sylfaen"/>
              </w:rPr>
            </w:pPr>
          </w:p>
          <w:p w14:paraId="6EC33756" w14:textId="77777777" w:rsidR="00766354" w:rsidRPr="00B138F3" w:rsidRDefault="00766354" w:rsidP="00563CD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766354" w:rsidRPr="00B138F3" w14:paraId="38E3A882" w14:textId="77777777" w:rsidTr="00563CD2">
        <w:trPr>
          <w:trHeight w:val="2194"/>
        </w:trPr>
        <w:tc>
          <w:tcPr>
            <w:tcW w:w="5616" w:type="dxa"/>
            <w:tcBorders>
              <w:top w:val="single" w:sz="4" w:space="0" w:color="auto"/>
              <w:left w:val="single" w:sz="4" w:space="0" w:color="auto"/>
              <w:right w:val="single" w:sz="4" w:space="0" w:color="auto"/>
            </w:tcBorders>
            <w:noWrap/>
            <w:vAlign w:val="bottom"/>
          </w:tcPr>
          <w:p w14:paraId="6A10190E" w14:textId="77777777" w:rsidR="00766354" w:rsidRPr="00B138F3" w:rsidRDefault="00766354" w:rsidP="00563CD2">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69E3051" w14:textId="77777777" w:rsidR="00766354" w:rsidRPr="00B138F3" w:rsidRDefault="00766354" w:rsidP="00563CD2">
            <w:pPr>
              <w:widowControl w:val="0"/>
              <w:spacing w:after="160"/>
              <w:rPr>
                <w:rFonts w:ascii="GHEA Grapalat" w:hAnsi="GHEA Grapalat"/>
              </w:rPr>
            </w:pPr>
          </w:p>
          <w:p w14:paraId="7DB03B0F" w14:textId="77777777" w:rsidR="00766354" w:rsidRPr="00B138F3" w:rsidRDefault="00766354" w:rsidP="00563CD2">
            <w:pPr>
              <w:widowControl w:val="0"/>
              <w:jc w:val="right"/>
              <w:rPr>
                <w:rFonts w:ascii="GHEA Grapalat" w:hAnsi="GHEA Grapalat" w:cs="Tahoma"/>
              </w:rPr>
            </w:pPr>
            <w:r w:rsidRPr="00B138F3">
              <w:rPr>
                <w:rFonts w:ascii="GHEA Grapalat" w:hAnsi="GHEA Grapalat"/>
              </w:rPr>
              <w:t>/____________________/</w:t>
            </w:r>
          </w:p>
          <w:p w14:paraId="6CD6B205" w14:textId="77777777" w:rsidR="00766354" w:rsidRPr="00B138F3" w:rsidRDefault="00766354" w:rsidP="00563CD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3786886" w14:textId="77777777" w:rsidR="00766354" w:rsidRPr="00B138F3" w:rsidRDefault="00766354" w:rsidP="00563CD2">
            <w:pPr>
              <w:widowControl w:val="0"/>
              <w:spacing w:after="160"/>
              <w:rPr>
                <w:rFonts w:ascii="GHEA Grapalat" w:hAnsi="GHEA Grapalat" w:cs="Tahoma"/>
              </w:rPr>
            </w:pPr>
          </w:p>
          <w:p w14:paraId="3D4E9626" w14:textId="77777777" w:rsidR="00766354" w:rsidRPr="00B138F3" w:rsidRDefault="00766354" w:rsidP="00563CD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AE315DC" w14:textId="77777777" w:rsidR="00766354" w:rsidRPr="00B138F3" w:rsidRDefault="00766354" w:rsidP="00563CD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4CA5B88" w14:textId="77777777" w:rsidR="00766354" w:rsidRPr="00B138F3" w:rsidRDefault="00766354" w:rsidP="00563CD2">
            <w:pPr>
              <w:widowControl w:val="0"/>
              <w:spacing w:after="160"/>
              <w:rPr>
                <w:rFonts w:ascii="GHEA Grapalat" w:hAnsi="GHEA Grapalat" w:cs="Tahoma"/>
              </w:rPr>
            </w:pPr>
          </w:p>
          <w:p w14:paraId="22265C9B" w14:textId="77777777" w:rsidR="00766354" w:rsidRPr="00B138F3" w:rsidRDefault="00766354" w:rsidP="00563CD2">
            <w:pPr>
              <w:widowControl w:val="0"/>
              <w:jc w:val="right"/>
              <w:rPr>
                <w:rFonts w:ascii="GHEA Grapalat" w:hAnsi="GHEA Grapalat" w:cs="Tahoma"/>
              </w:rPr>
            </w:pPr>
            <w:r w:rsidRPr="00B138F3">
              <w:rPr>
                <w:rFonts w:ascii="GHEA Grapalat" w:hAnsi="GHEA Grapalat"/>
              </w:rPr>
              <w:t>/____________________/</w:t>
            </w:r>
          </w:p>
          <w:p w14:paraId="34BB64E0" w14:textId="77777777" w:rsidR="00766354" w:rsidRPr="00B138F3" w:rsidRDefault="00766354" w:rsidP="00563CD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419B28E" w14:textId="77777777" w:rsidR="00766354" w:rsidRPr="00B138F3" w:rsidRDefault="00766354" w:rsidP="00563CD2">
            <w:pPr>
              <w:widowControl w:val="0"/>
              <w:spacing w:after="160"/>
              <w:rPr>
                <w:rFonts w:ascii="GHEA Grapalat" w:hAnsi="GHEA Grapalat" w:cs="Arial"/>
              </w:rPr>
            </w:pPr>
          </w:p>
        </w:tc>
      </w:tr>
      <w:tr w:rsidR="00766354" w:rsidRPr="00B138F3" w14:paraId="595DBA41" w14:textId="77777777" w:rsidTr="00563CD2">
        <w:trPr>
          <w:trHeight w:val="2194"/>
        </w:trPr>
        <w:tc>
          <w:tcPr>
            <w:tcW w:w="5616" w:type="dxa"/>
            <w:tcBorders>
              <w:top w:val="nil"/>
              <w:left w:val="single" w:sz="4" w:space="0" w:color="auto"/>
              <w:bottom w:val="single" w:sz="4" w:space="0" w:color="auto"/>
              <w:right w:val="single" w:sz="4" w:space="0" w:color="auto"/>
            </w:tcBorders>
            <w:noWrap/>
            <w:vAlign w:val="bottom"/>
          </w:tcPr>
          <w:p w14:paraId="10C4628A" w14:textId="77777777" w:rsidR="00766354" w:rsidRPr="00B138F3" w:rsidRDefault="00766354" w:rsidP="00563CD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904FD68" w14:textId="77777777" w:rsidR="00766354" w:rsidRPr="00B138F3" w:rsidRDefault="00766354" w:rsidP="00563CD2">
            <w:pPr>
              <w:widowControl w:val="0"/>
              <w:spacing w:after="160"/>
              <w:rPr>
                <w:rFonts w:ascii="GHEA Grapalat" w:hAnsi="GHEA Grapalat" w:cs="Sylfaen"/>
              </w:rPr>
            </w:pPr>
          </w:p>
          <w:p w14:paraId="2F7A5E3E" w14:textId="77777777" w:rsidR="00766354" w:rsidRPr="00B138F3" w:rsidRDefault="00766354" w:rsidP="00563CD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47E33BD" w14:textId="77777777" w:rsidR="00766354" w:rsidRPr="00B138F3" w:rsidRDefault="00766354" w:rsidP="00563CD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8938A83" w14:textId="77777777" w:rsidR="00766354" w:rsidRPr="00B138F3" w:rsidRDefault="00766354" w:rsidP="00563CD2">
            <w:pPr>
              <w:widowControl w:val="0"/>
              <w:spacing w:after="160"/>
              <w:rPr>
                <w:rFonts w:ascii="GHEA Grapalat" w:hAnsi="GHEA Grapalat"/>
              </w:rPr>
            </w:pPr>
          </w:p>
          <w:p w14:paraId="4F35ADEA" w14:textId="77777777" w:rsidR="00766354" w:rsidRPr="00B138F3" w:rsidRDefault="00766354" w:rsidP="00563CD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BBF3E0E" w14:textId="77777777" w:rsidR="00766354" w:rsidRPr="00B138F3" w:rsidRDefault="00766354" w:rsidP="00766354">
      <w:pPr>
        <w:widowControl w:val="0"/>
        <w:spacing w:after="160"/>
        <w:jc w:val="center"/>
        <w:rPr>
          <w:rFonts w:ascii="GHEA Grapalat" w:hAnsi="GHEA Grapalat" w:cs="Sylfaen"/>
        </w:rPr>
      </w:pPr>
    </w:p>
    <w:p w14:paraId="72BC953F" w14:textId="77777777" w:rsidR="00766354" w:rsidRPr="00B138F3" w:rsidRDefault="00766354" w:rsidP="00766354">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B67CF6" w14:textId="77777777" w:rsidR="00766354" w:rsidRPr="00B138F3" w:rsidRDefault="00766354" w:rsidP="00766354">
      <w:pPr>
        <w:rPr>
          <w:rFonts w:ascii="GHEA Grapalat" w:hAnsi="GHEA Grapalat" w:cs="Sylfaen"/>
        </w:rPr>
      </w:pPr>
      <w:r w:rsidRPr="00B138F3">
        <w:rPr>
          <w:rFonts w:ascii="GHEA Grapalat" w:hAnsi="GHEA Grapalat" w:cs="Sylfaen"/>
        </w:rPr>
        <w:br w:type="page"/>
      </w:r>
    </w:p>
    <w:p w14:paraId="3EE4B293" w14:textId="77777777" w:rsidR="00766354" w:rsidRPr="00B138F3" w:rsidRDefault="00766354" w:rsidP="00766354">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66354" w:rsidRPr="00B138F3" w14:paraId="1C2B7BF3" w14:textId="77777777" w:rsidTr="00563CD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A376A2"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80B1EC3"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DA7E69F"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D473C0D"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0D793D7"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94F8622"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AD996E7"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287ED983"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56B35E8"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CFFCB6B"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766354" w:rsidRPr="00B138F3" w14:paraId="1A2D652D" w14:textId="77777777" w:rsidTr="00563CD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ED5F8"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4A369E1"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C21ADF6"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31B8C4F"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2E299A7" w14:textId="77777777" w:rsidR="00766354" w:rsidRPr="00B138F3" w:rsidRDefault="00766354" w:rsidP="00563CD2">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766354" w:rsidRPr="00B138F3" w14:paraId="7E9B8DE7"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8F2A17"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14E9DC8"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007CAF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012564"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043CC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766354" w:rsidRPr="00B138F3" w14:paraId="198AD484"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9FD64C"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EECF35A" w14:textId="77777777" w:rsidR="00766354" w:rsidRPr="00B138F3" w:rsidRDefault="00766354" w:rsidP="00563CD2">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340CA6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A2352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4DCE6B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766354" w:rsidRPr="00B138F3" w14:paraId="440F79CF"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0798F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484A489" w14:textId="77777777" w:rsidR="00766354" w:rsidRPr="00B138F3" w:rsidRDefault="00766354" w:rsidP="00563CD2">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FA8DD08"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345DC3"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FDE45F" w14:textId="77777777" w:rsidR="00766354" w:rsidRPr="00B138F3" w:rsidRDefault="00766354" w:rsidP="00563CD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A2EE4E2"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766354" w:rsidRPr="00B138F3" w14:paraId="58148FC9"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C0CD86"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F99408F" w14:textId="77777777" w:rsidR="00766354" w:rsidRPr="00B138F3" w:rsidRDefault="00766354" w:rsidP="00563CD2">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54E6E3D"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E7EE28"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8A83FC3"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9A2DD67"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66354" w:rsidRPr="00B138F3" w14:paraId="33482B98"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CE3EB"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020764D"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8675032"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7C8168"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97D343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66354" w:rsidRPr="00B138F3" w14:paraId="3649DCB8"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D405B"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15AD09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401935C"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7F347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A0BD55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304B2B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66354" w:rsidRPr="00B138F3" w14:paraId="09D22A4F"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A5537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37ECC4D"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2706CED"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0FC0D3"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D653AE4"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F91074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766354" w:rsidRPr="00B138F3" w14:paraId="77794969"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ADCC8C"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C8D0B5F"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9FA26A8"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A9F17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EA24F48"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3C85532"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66354" w:rsidRPr="00B138F3" w14:paraId="32889712"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0230B8"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613A1CB"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A329CE6"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B9FE35"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45A1FED"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087BDC9"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66354" w:rsidRPr="00B138F3" w14:paraId="088D7D6C"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185938"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A237E5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EB327B2"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06D22B"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B9BB3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A50605C"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766354" w:rsidRPr="00B138F3" w14:paraId="36C6EEE7"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113D1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B61D002"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275B417"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8ACE9D"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0254B54"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1C7BDB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66354" w:rsidRPr="00B138F3" w14:paraId="68F6BFFF"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C7D556"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4FE74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699BD7"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8C4E5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4A715A9"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66354" w:rsidRPr="00B138F3" w14:paraId="24314504"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307E0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602EC2"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CEE9C4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ECF993"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62F4A53"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F434EC3"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66354" w:rsidRPr="00B138F3" w14:paraId="236F380C"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316A72"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FCD4F89"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271167B"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78531C"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E193EB3"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98737A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766354" w:rsidRPr="00B138F3" w14:paraId="2764851B"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C5DC2D"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D9CB6E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021FF8F"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55CE8B"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DE169D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BA516B3"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766354" w:rsidRPr="00B138F3" w14:paraId="2BFAA9F3"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53198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D062249"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7F5E1BBD"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85B1DF7"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973C2"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66354" w:rsidRPr="00B138F3" w14:paraId="3339F1BE"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56AC43"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A1B7023"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9A9DAD7"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3D21C7"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4845A78F"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66354" w:rsidRPr="00B138F3" w14:paraId="1734715A"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FBC2DD"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56F850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24E66B6"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C70473"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2026953"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18F72D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766354" w:rsidRPr="00B138F3" w14:paraId="71421318"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ED50BA" w14:textId="77777777" w:rsidR="00766354" w:rsidRPr="00B138F3" w:rsidDel="0010680B"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83ED0E8"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CE105E2"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B9262" w14:textId="77777777" w:rsidR="00766354" w:rsidRPr="00B138F3" w:rsidRDefault="00766354" w:rsidP="00563CD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41B86EE" w14:textId="77777777" w:rsidR="00766354" w:rsidRPr="00B138F3" w:rsidRDefault="00766354" w:rsidP="00563CD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F141D5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1B5A9DB"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766354" w:rsidRPr="00B138F3" w14:paraId="5A6945CE"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E36613"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4CF9F2C"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C1A44A2"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C7D909"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BDE148B"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1C7166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DB240B6"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766354" w:rsidRPr="00B138F3" w14:paraId="6BE3D755"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A7D8D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9356966"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1192CA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D19CF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7E807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9138CB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2E0AB58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766354" w:rsidRPr="00B138F3" w14:paraId="5750BF62"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C8D469"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98995C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E443176"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2A55DC"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82C922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40F04CC5" w14:textId="77777777" w:rsidR="00766354" w:rsidRPr="00B138F3" w:rsidRDefault="00766354" w:rsidP="00563CD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DBDF08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AC1C934"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766354" w:rsidRPr="00B138F3" w14:paraId="7523E565"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CAF73B"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87B6A1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1A22ED9"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EC3F0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339F317"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12F7838"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766354" w:rsidRPr="00B138F3" w14:paraId="2223B27C"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24377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171DAE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7E6B83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4EA2C"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E08609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26D788F"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CB6F6B7"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766354" w:rsidRPr="00B138F3" w14:paraId="5C24A099"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82F705"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14B4898"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02CB787"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897463"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A42B23D"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BBC9173" w14:textId="77777777" w:rsidR="00766354" w:rsidRPr="00B138F3" w:rsidRDefault="00766354" w:rsidP="00563CD2">
            <w:pPr>
              <w:widowControl w:val="0"/>
              <w:spacing w:after="120"/>
              <w:jc w:val="center"/>
              <w:rPr>
                <w:rFonts w:ascii="GHEA Grapalat" w:hAnsi="GHEA Grapalat"/>
                <w:sz w:val="18"/>
                <w:szCs w:val="18"/>
              </w:rPr>
            </w:pPr>
          </w:p>
        </w:tc>
      </w:tr>
      <w:tr w:rsidR="00766354" w:rsidRPr="00B138F3" w14:paraId="40363B47"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31F3C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B623692"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1D43CA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26D22A"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A5981C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6D3A38D" w14:textId="77777777" w:rsidR="00766354" w:rsidRPr="00B138F3" w:rsidRDefault="00766354" w:rsidP="00563CD2">
            <w:pPr>
              <w:widowControl w:val="0"/>
              <w:spacing w:after="120"/>
              <w:jc w:val="center"/>
              <w:rPr>
                <w:rFonts w:ascii="GHEA Grapalat" w:hAnsi="GHEA Grapalat"/>
                <w:sz w:val="18"/>
                <w:szCs w:val="18"/>
              </w:rPr>
            </w:pPr>
          </w:p>
        </w:tc>
      </w:tr>
      <w:tr w:rsidR="00766354" w:rsidRPr="00B138F3" w14:paraId="005D4E44"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8CF193"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1C8BFC"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7333EDB"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FF1825"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4E334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F133ECE" w14:textId="77777777" w:rsidR="00766354" w:rsidRPr="00B138F3" w:rsidRDefault="00766354" w:rsidP="00563CD2">
            <w:pPr>
              <w:widowControl w:val="0"/>
              <w:spacing w:after="120"/>
              <w:jc w:val="center"/>
              <w:rPr>
                <w:rFonts w:ascii="GHEA Grapalat" w:hAnsi="GHEA Grapalat"/>
                <w:sz w:val="18"/>
                <w:szCs w:val="18"/>
              </w:rPr>
            </w:pPr>
          </w:p>
        </w:tc>
      </w:tr>
      <w:tr w:rsidR="00766354" w:rsidRPr="00B138F3" w14:paraId="07F699A9"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90299F"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39984F7"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38ED586"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A240E9"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0A0EC36"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892849E" w14:textId="77777777" w:rsidR="00766354" w:rsidRPr="00B138F3" w:rsidRDefault="00766354" w:rsidP="00563CD2">
            <w:pPr>
              <w:widowControl w:val="0"/>
              <w:spacing w:after="120"/>
              <w:jc w:val="center"/>
              <w:rPr>
                <w:rFonts w:ascii="GHEA Grapalat" w:hAnsi="GHEA Grapalat"/>
                <w:sz w:val="18"/>
                <w:szCs w:val="18"/>
              </w:rPr>
            </w:pPr>
          </w:p>
        </w:tc>
      </w:tr>
      <w:tr w:rsidR="00766354" w:rsidRPr="00B138F3" w14:paraId="7F8C5B30"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71B054"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6864861"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8937E1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D5A0650"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1B0F47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CA05FEA" w14:textId="77777777" w:rsidR="00766354" w:rsidRPr="00B138F3" w:rsidRDefault="00766354" w:rsidP="00563CD2">
            <w:pPr>
              <w:widowControl w:val="0"/>
              <w:spacing w:after="120"/>
              <w:jc w:val="center"/>
              <w:rPr>
                <w:rFonts w:ascii="GHEA Grapalat" w:hAnsi="GHEA Grapalat"/>
                <w:sz w:val="18"/>
                <w:szCs w:val="18"/>
              </w:rPr>
            </w:pPr>
          </w:p>
        </w:tc>
      </w:tr>
      <w:tr w:rsidR="00766354" w:rsidRPr="00B138F3" w14:paraId="1A023857" w14:textId="77777777" w:rsidTr="00563CD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932FB5"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79A028E"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A60C639"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A13ADF"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D5C3F65" w14:textId="77777777" w:rsidR="00766354" w:rsidRPr="00B138F3" w:rsidRDefault="00766354" w:rsidP="00563CD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6F9035A" w14:textId="77777777" w:rsidR="00766354" w:rsidRPr="00B138F3" w:rsidRDefault="00766354" w:rsidP="00563CD2">
            <w:pPr>
              <w:widowControl w:val="0"/>
              <w:spacing w:after="120"/>
              <w:jc w:val="center"/>
              <w:rPr>
                <w:rFonts w:ascii="GHEA Grapalat" w:hAnsi="GHEA Grapalat"/>
                <w:sz w:val="18"/>
                <w:szCs w:val="18"/>
              </w:rPr>
            </w:pPr>
          </w:p>
        </w:tc>
      </w:tr>
    </w:tbl>
    <w:p w14:paraId="62380E43" w14:textId="77777777" w:rsidR="00766354" w:rsidRPr="00B138F3" w:rsidRDefault="00766354" w:rsidP="00766354">
      <w:pPr>
        <w:widowControl w:val="0"/>
        <w:spacing w:after="160"/>
        <w:ind w:left="567" w:right="565"/>
        <w:jc w:val="center"/>
        <w:rPr>
          <w:rFonts w:ascii="GHEA Grapalat" w:hAnsi="GHEA Grapalat"/>
          <w:b/>
        </w:rPr>
      </w:pPr>
    </w:p>
    <w:p w14:paraId="1B880412" w14:textId="77777777" w:rsidR="00766354" w:rsidRPr="00B138F3" w:rsidRDefault="00766354" w:rsidP="00766354">
      <w:pPr>
        <w:widowControl w:val="0"/>
        <w:spacing w:after="160"/>
        <w:ind w:left="567" w:right="565"/>
        <w:jc w:val="center"/>
        <w:rPr>
          <w:rFonts w:ascii="GHEA Grapalat" w:hAnsi="GHEA Grapalat"/>
          <w:b/>
        </w:rPr>
      </w:pPr>
    </w:p>
    <w:p w14:paraId="4C10F750" w14:textId="77777777" w:rsidR="00766354" w:rsidRPr="00B138F3" w:rsidRDefault="00766354" w:rsidP="00766354">
      <w:pPr>
        <w:widowControl w:val="0"/>
        <w:spacing w:after="160"/>
        <w:ind w:left="567" w:right="565"/>
        <w:jc w:val="center"/>
        <w:rPr>
          <w:rFonts w:ascii="GHEA Grapalat" w:hAnsi="GHEA Grapalat"/>
          <w:b/>
        </w:rPr>
      </w:pPr>
    </w:p>
    <w:p w14:paraId="41EC8A8F" w14:textId="77777777" w:rsidR="00766354" w:rsidRPr="00B138F3" w:rsidRDefault="00766354" w:rsidP="00766354">
      <w:pPr>
        <w:widowControl w:val="0"/>
        <w:spacing w:after="160"/>
        <w:ind w:left="567" w:right="565"/>
        <w:jc w:val="center"/>
        <w:rPr>
          <w:rFonts w:ascii="GHEA Grapalat" w:hAnsi="GHEA Grapalat"/>
          <w:b/>
        </w:rPr>
      </w:pPr>
    </w:p>
    <w:p w14:paraId="2A8C6944" w14:textId="77777777" w:rsidR="00766354" w:rsidRPr="00B138F3" w:rsidRDefault="00766354" w:rsidP="00766354">
      <w:pPr>
        <w:widowControl w:val="0"/>
        <w:spacing w:after="160"/>
        <w:ind w:left="567" w:right="565"/>
        <w:jc w:val="center"/>
        <w:rPr>
          <w:rFonts w:ascii="GHEA Grapalat" w:hAnsi="GHEA Grapalat"/>
          <w:b/>
        </w:rPr>
      </w:pPr>
    </w:p>
    <w:p w14:paraId="7FDBEDA7" w14:textId="77777777" w:rsidR="009F346F" w:rsidRPr="00B138F3" w:rsidRDefault="009F346F" w:rsidP="009F346F">
      <w:pPr>
        <w:widowControl w:val="0"/>
        <w:spacing w:after="160"/>
        <w:ind w:left="567" w:right="565"/>
        <w:jc w:val="center"/>
        <w:rPr>
          <w:rFonts w:ascii="GHEA Grapalat" w:hAnsi="GHEA Grapalat"/>
          <w:b/>
        </w:rPr>
      </w:pPr>
    </w:p>
    <w:p w14:paraId="33391E39" w14:textId="77777777" w:rsidR="009F346F" w:rsidRPr="00B138F3" w:rsidRDefault="009F346F" w:rsidP="009F346F">
      <w:pPr>
        <w:widowControl w:val="0"/>
        <w:spacing w:after="160"/>
        <w:ind w:left="567" w:right="565"/>
        <w:jc w:val="center"/>
        <w:rPr>
          <w:rFonts w:ascii="GHEA Grapalat" w:hAnsi="GHEA Grapalat"/>
          <w:b/>
        </w:rPr>
      </w:pPr>
    </w:p>
    <w:p w14:paraId="3149429B" w14:textId="77777777" w:rsidR="009F346F" w:rsidRPr="00B138F3" w:rsidRDefault="009F346F" w:rsidP="009F346F">
      <w:pPr>
        <w:widowControl w:val="0"/>
        <w:spacing w:after="160"/>
        <w:ind w:left="567" w:right="565"/>
        <w:jc w:val="center"/>
        <w:rPr>
          <w:rFonts w:ascii="GHEA Grapalat" w:hAnsi="GHEA Grapalat"/>
          <w:b/>
        </w:rPr>
      </w:pPr>
    </w:p>
    <w:p w14:paraId="628CFC3D" w14:textId="77777777" w:rsidR="009F346F" w:rsidRPr="00B138F3" w:rsidRDefault="009F346F" w:rsidP="009F346F">
      <w:pPr>
        <w:widowControl w:val="0"/>
        <w:spacing w:after="160"/>
        <w:ind w:left="567" w:right="565"/>
        <w:jc w:val="center"/>
        <w:rPr>
          <w:rFonts w:ascii="GHEA Grapalat" w:hAnsi="GHEA Grapalat"/>
          <w:b/>
        </w:rPr>
      </w:pPr>
    </w:p>
    <w:p w14:paraId="55B59862" w14:textId="77777777" w:rsidR="009F346F" w:rsidRPr="00B138F3" w:rsidRDefault="009F346F" w:rsidP="009F346F">
      <w:pPr>
        <w:widowControl w:val="0"/>
        <w:spacing w:after="160"/>
        <w:ind w:left="567" w:right="565"/>
        <w:jc w:val="center"/>
        <w:rPr>
          <w:rFonts w:ascii="GHEA Grapalat" w:hAnsi="GHEA Grapalat"/>
          <w:b/>
        </w:rPr>
      </w:pPr>
    </w:p>
    <w:p w14:paraId="32A3DAD8" w14:textId="77777777" w:rsidR="009F346F" w:rsidRPr="00B138F3" w:rsidRDefault="009F346F" w:rsidP="009F346F">
      <w:pPr>
        <w:widowControl w:val="0"/>
        <w:spacing w:after="160"/>
        <w:ind w:left="567" w:right="565"/>
        <w:jc w:val="center"/>
        <w:rPr>
          <w:rFonts w:ascii="GHEA Grapalat" w:hAnsi="GHEA Grapalat"/>
          <w:b/>
        </w:rPr>
      </w:pPr>
    </w:p>
    <w:p w14:paraId="530F51E1" w14:textId="77777777" w:rsidR="009F346F" w:rsidRPr="00B138F3" w:rsidRDefault="009F346F" w:rsidP="009F346F">
      <w:pPr>
        <w:widowControl w:val="0"/>
        <w:spacing w:after="160"/>
        <w:ind w:left="567" w:right="565"/>
        <w:jc w:val="center"/>
        <w:rPr>
          <w:rFonts w:ascii="GHEA Grapalat" w:hAnsi="GHEA Grapalat"/>
          <w:b/>
        </w:rPr>
      </w:pPr>
    </w:p>
    <w:p w14:paraId="7C75B5BB" w14:textId="77777777" w:rsidR="008D352C" w:rsidRPr="00B138F3" w:rsidRDefault="008D352C" w:rsidP="00B46D58">
      <w:pPr>
        <w:widowControl w:val="0"/>
        <w:spacing w:after="160"/>
        <w:ind w:left="-142" w:firstLine="142"/>
        <w:jc w:val="center"/>
        <w:rPr>
          <w:rFonts w:ascii="GHEA Grapalat" w:hAnsi="GHEA Grapalat"/>
          <w:i/>
        </w:rPr>
      </w:pPr>
    </w:p>
    <w:p w14:paraId="4AC9B228"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36C47FAC"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2B62CCD7"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08592867" w14:textId="77777777"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6E370252" w14:textId="77777777" w:rsidTr="00F15CED">
        <w:tc>
          <w:tcPr>
            <w:tcW w:w="4643" w:type="dxa"/>
          </w:tcPr>
          <w:p w14:paraId="5F6FB828"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lastRenderedPageBreak/>
              <w:tab/>
            </w:r>
            <w:r w:rsidR="00F15CED" w:rsidRPr="00B138F3">
              <w:rPr>
                <w:rFonts w:ascii="GHEA Grapalat" w:hAnsi="GHEA Grapalat"/>
              </w:rPr>
              <w:t>г</w:t>
            </w:r>
          </w:p>
        </w:tc>
        <w:tc>
          <w:tcPr>
            <w:tcW w:w="4643" w:type="dxa"/>
          </w:tcPr>
          <w:p w14:paraId="5BF8ADF9"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4F60EDF6"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5495DF0B"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149A7952" w14:textId="77777777" w:rsidR="00071D1C" w:rsidRPr="00B138F3" w:rsidRDefault="00071D1C" w:rsidP="00B46D58">
      <w:pPr>
        <w:widowControl w:val="0"/>
        <w:spacing w:after="160"/>
        <w:ind w:firstLine="709"/>
        <w:jc w:val="both"/>
        <w:rPr>
          <w:rFonts w:ascii="GHEA Grapalat" w:hAnsi="GHEA Grapalat"/>
          <w:b/>
        </w:rPr>
      </w:pPr>
    </w:p>
    <w:p w14:paraId="052D0DD8"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2C78BCC9"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2EEF3008" w14:textId="77777777" w:rsidR="00071D1C" w:rsidRPr="00B138F3" w:rsidRDefault="00071D1C" w:rsidP="00B46D58">
      <w:pPr>
        <w:widowControl w:val="0"/>
        <w:spacing w:after="160"/>
        <w:ind w:firstLine="709"/>
        <w:jc w:val="both"/>
        <w:rPr>
          <w:rFonts w:ascii="GHEA Grapalat" w:hAnsi="GHEA Grapalat" w:cs="Times Armenian"/>
        </w:rPr>
      </w:pPr>
    </w:p>
    <w:p w14:paraId="2912618C"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41350C01"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2B1A5B8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2D3629B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11EB9CB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16E6D6C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0CAEED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743926F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4F9987E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5000B55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63A8CF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 xml:space="preserve">Если передан товар с нарушением условия его вида, по своему </w:t>
      </w:r>
      <w:r w:rsidRPr="00B138F3">
        <w:rPr>
          <w:rFonts w:ascii="GHEA Grapalat" w:hAnsi="GHEA Grapalat"/>
        </w:rPr>
        <w:lastRenderedPageBreak/>
        <w:t>усмотрению:</w:t>
      </w:r>
    </w:p>
    <w:p w14:paraId="4F3E09C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1A0A571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19BCA70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755FEFC2"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C7DE53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04CFD6B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346DBD1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70FC108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111381A3" w14:textId="47E24383"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E94449">
        <w:rPr>
          <w:rFonts w:ascii="GHEA Grapalat" w:hAnsi="GHEA Grapalat"/>
        </w:rPr>
        <w:t>10</w:t>
      </w:r>
      <w:r w:rsidRPr="00B138F3">
        <w:rPr>
          <w:rFonts w:ascii="GHEA Grapalat" w:hAnsi="GHEA Grapalat"/>
        </w:rPr>
        <w:t xml:space="preserve"> дней;</w:t>
      </w:r>
    </w:p>
    <w:p w14:paraId="3460F54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06AF4F76"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0E88161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15C4615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29D769E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805885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 xml:space="preserve">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w:t>
      </w:r>
      <w:r w:rsidRPr="00B138F3">
        <w:rPr>
          <w:rFonts w:ascii="GHEA Grapalat" w:hAnsi="GHEA Grapalat"/>
        </w:rPr>
        <w:lastRenderedPageBreak/>
        <w:t>должно было быть выявлено, исходя из характера и значения товара.</w:t>
      </w:r>
    </w:p>
    <w:p w14:paraId="174C8D3C"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ED2F489"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2DFC1F6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3C4CD6E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ADE4A9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6CE16749"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1E445E4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3FE1558F"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429C164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790F9EF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67538A7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0AF4759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5F50D53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3B1055E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7CBC5E3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6177B2B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480FA94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 xml:space="preserve">После расторжения договора согласно пункту 2.1.7 договора возмещать Покупателю причиненные последнему и обоснованные в установленном порядке </w:t>
      </w:r>
      <w:r w:rsidRPr="00B138F3">
        <w:rPr>
          <w:rFonts w:ascii="GHEA Grapalat" w:hAnsi="GHEA Grapalat"/>
        </w:rPr>
        <w:lastRenderedPageBreak/>
        <w:t>убытки.</w:t>
      </w:r>
    </w:p>
    <w:p w14:paraId="1BDE4610"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3932A6E9"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6739FCF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5"/>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36AAF5D6"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12668DD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14:paraId="035BD709"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75551FA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5DAC2A0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30D518CC" w14:textId="42AD65D1"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Для товаров, являющихся основным средством, гарантийным сроком устанавливается </w:t>
      </w:r>
      <w:r w:rsidR="00E94449">
        <w:rPr>
          <w:rFonts w:ascii="GHEA Grapalat" w:hAnsi="GHEA Grapalat"/>
        </w:rPr>
        <w:t>10</w:t>
      </w:r>
      <w:r w:rsidRPr="00B138F3">
        <w:rPr>
          <w:rFonts w:ascii="GHEA Grapalat" w:hAnsi="GHEA Grapalat"/>
        </w:rPr>
        <w:t xml:space="preserve">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16"/>
        <w:t>19</w:t>
      </w:r>
      <w:r w:rsidRPr="00B138F3">
        <w:rPr>
          <w:rFonts w:ascii="GHEA Grapalat" w:hAnsi="GHEA Grapalat"/>
        </w:rPr>
        <w:t>.</w:t>
      </w:r>
    </w:p>
    <w:p w14:paraId="7A25242C"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7DE9928F"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Поставленный товар принимается подписанием акта приема-передачи </w:t>
      </w:r>
      <w:r w:rsidRPr="00B138F3">
        <w:rPr>
          <w:rFonts w:ascii="GHEA Grapalat" w:hAnsi="GHEA Grapalat"/>
        </w:rPr>
        <w:lastRenderedPageBreak/>
        <w:t>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04A86B6B" w14:textId="346789E1"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94449">
        <w:rPr>
          <w:rFonts w:ascii="GHEA Grapalat" w:hAnsi="GHEA Grapalat"/>
        </w:rPr>
        <w:t>2</w:t>
      </w:r>
      <w:r>
        <w:rPr>
          <w:rFonts w:ascii="GHEA Grapalat" w:hAnsi="GHEA Grapalat"/>
        </w:rPr>
        <w:t xml:space="preserve"> экземпляр акта приема-передачи (Приложение № 3). </w:t>
      </w:r>
    </w:p>
    <w:p w14:paraId="4C2D97E6"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C293CF5"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251433C9"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13136304"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9CA3E62"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0EC81CB5" w14:textId="77777777" w:rsidR="00BE5F44" w:rsidRDefault="00BE5F44" w:rsidP="00B46D58">
      <w:pPr>
        <w:widowControl w:val="0"/>
        <w:tabs>
          <w:tab w:val="left" w:pos="1134"/>
        </w:tabs>
        <w:spacing w:after="160"/>
        <w:ind w:firstLine="567"/>
        <w:jc w:val="both"/>
        <w:rPr>
          <w:rFonts w:ascii="GHEA Grapalat" w:hAnsi="GHEA Grapalat"/>
        </w:rPr>
      </w:pPr>
    </w:p>
    <w:p w14:paraId="2E01FCD5"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1D4D503F"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3A0C44B3"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03B44945"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w:t>
      </w:r>
      <w:r w:rsidR="00DF0BD2" w:rsidRPr="00B138F3">
        <w:rPr>
          <w:rFonts w:ascii="GHEA Grapalat" w:hAnsi="GHEA Grapalat"/>
        </w:rPr>
        <w:lastRenderedPageBreak/>
        <w:t>рассчитывается также при выполнении поставки товара в срок, установленный настоящим договором, но в случае его непринятия заказчиком</w:t>
      </w:r>
    </w:p>
    <w:p w14:paraId="366B7F0F"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4F6359E"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0473E012"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6C67B4B4"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618C56FF" w14:textId="77777777" w:rsidR="00D52566" w:rsidRPr="00B138F3" w:rsidRDefault="00D52566" w:rsidP="00B46D58">
      <w:pPr>
        <w:rPr>
          <w:rFonts w:ascii="GHEA Grapalat" w:hAnsi="GHEA Grapalat"/>
          <w:lang w:val="hy-AM"/>
        </w:rPr>
      </w:pPr>
    </w:p>
    <w:p w14:paraId="5FF26D58"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7259BAB5"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75CA79D" w14:textId="77777777" w:rsidR="0094684E" w:rsidRPr="00B138F3" w:rsidRDefault="0094684E" w:rsidP="00B46D58">
      <w:pPr>
        <w:widowControl w:val="0"/>
        <w:spacing w:after="160"/>
        <w:jc w:val="center"/>
        <w:rPr>
          <w:rFonts w:ascii="GHEA Grapalat" w:hAnsi="GHEA Grapalat"/>
          <w:lang w:val="hy-AM"/>
        </w:rPr>
      </w:pPr>
    </w:p>
    <w:p w14:paraId="38972799"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19D6F246"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66192B2A"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18"/>
        <w:t>21</w:t>
      </w:r>
      <w:r w:rsidRPr="00B138F3">
        <w:rPr>
          <w:rFonts w:ascii="GHEA Grapalat" w:hAnsi="GHEA Grapalat"/>
        </w:rPr>
        <w:t>.</w:t>
      </w:r>
    </w:p>
    <w:p w14:paraId="6E99CBE3"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Возникающее из договора платежное обязательство стороны не может </w:t>
      </w:r>
      <w:r w:rsidRPr="00B138F3">
        <w:rPr>
          <w:rFonts w:ascii="GHEA Grapalat" w:hAnsi="GHEA Grapalat"/>
        </w:rPr>
        <w:lastRenderedPageBreak/>
        <w:t>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1D2FB74E"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4A97FE4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4402ECEB"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3F47C844"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3FDAAAD3"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2D83D7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7CBBC04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49CC0B6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19"/>
        <w:t>22</w:t>
      </w:r>
      <w:r w:rsidRPr="00B138F3">
        <w:rPr>
          <w:rFonts w:ascii="GHEA Grapalat" w:hAnsi="GHEA Grapalat"/>
        </w:rPr>
        <w:t>.</w:t>
      </w:r>
    </w:p>
    <w:p w14:paraId="33DF583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20"/>
        <w:t>23</w:t>
      </w:r>
      <w:r w:rsidRPr="00B138F3">
        <w:rPr>
          <w:rFonts w:ascii="GHEA Grapalat" w:hAnsi="GHEA Grapalat"/>
        </w:rPr>
        <w:t>.</w:t>
      </w:r>
    </w:p>
    <w:p w14:paraId="1A49483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86381C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C7774E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3DCDB809"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181A0890"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lastRenderedPageBreak/>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39C7473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2D04E19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78330A02"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113755DC" w14:textId="77777777" w:rsidTr="0016519F">
        <w:tc>
          <w:tcPr>
            <w:tcW w:w="4536" w:type="dxa"/>
          </w:tcPr>
          <w:p w14:paraId="5913EB1B"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6C2F58BA"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6F6BC351"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1430DC0F"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3176F900" w14:textId="77777777" w:rsidR="00071D1C" w:rsidRPr="00B138F3" w:rsidRDefault="00071D1C" w:rsidP="00B46D58">
            <w:pPr>
              <w:widowControl w:val="0"/>
              <w:spacing w:after="160"/>
              <w:jc w:val="center"/>
              <w:rPr>
                <w:rFonts w:ascii="GHEA Grapalat" w:hAnsi="GHEA Grapalat"/>
              </w:rPr>
            </w:pPr>
          </w:p>
        </w:tc>
        <w:tc>
          <w:tcPr>
            <w:tcW w:w="4343" w:type="dxa"/>
          </w:tcPr>
          <w:p w14:paraId="3C3B4EC4"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4A497FE8"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00BCC4CC"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64D66D98"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12E59E9C" w14:textId="77777777" w:rsidR="00382B60" w:rsidRDefault="00382B60" w:rsidP="00B46D58">
      <w:pPr>
        <w:widowControl w:val="0"/>
        <w:spacing w:after="160"/>
        <w:ind w:firstLine="567"/>
        <w:jc w:val="both"/>
        <w:rPr>
          <w:rFonts w:ascii="GHEA Grapalat" w:hAnsi="GHEA Grapalat"/>
          <w:i/>
          <w:lang w:val="hy-AM"/>
        </w:rPr>
      </w:pPr>
    </w:p>
    <w:p w14:paraId="0E02774E"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0FA79A65" w14:textId="77777777" w:rsidR="00071D1C" w:rsidRPr="00B138F3" w:rsidRDefault="00071D1C" w:rsidP="00B46D58">
      <w:pPr>
        <w:widowControl w:val="0"/>
        <w:spacing w:after="160"/>
        <w:rPr>
          <w:rFonts w:ascii="GHEA Grapalat" w:hAnsi="GHEA Grapalat"/>
        </w:rPr>
      </w:pPr>
    </w:p>
    <w:p w14:paraId="2BDACADE" w14:textId="77777777" w:rsidR="00071D1C" w:rsidRPr="00382B60" w:rsidRDefault="00071D1C" w:rsidP="00B46D58">
      <w:pPr>
        <w:widowControl w:val="0"/>
        <w:spacing w:after="160"/>
        <w:jc w:val="right"/>
        <w:rPr>
          <w:rFonts w:ascii="GHEA Grapalat" w:hAnsi="GHEA Grapalat"/>
        </w:rPr>
        <w:sectPr w:rsidR="00071D1C" w:rsidRPr="00382B60" w:rsidSect="009B4283">
          <w:footerReference w:type="default" r:id="rId11"/>
          <w:footnotePr>
            <w:pos w:val="beneathText"/>
          </w:footnotePr>
          <w:pgSz w:w="11906" w:h="16838" w:code="9"/>
          <w:pgMar w:top="993" w:right="1418" w:bottom="1418" w:left="1080" w:header="561" w:footer="561" w:gutter="0"/>
          <w:cols w:space="720"/>
          <w:docGrid w:linePitch="326"/>
        </w:sectPr>
      </w:pPr>
    </w:p>
    <w:p w14:paraId="03A566A4"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7B5F59B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140103B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21"/>
        <w:t>*</w:t>
      </w:r>
    </w:p>
    <w:p w14:paraId="05F95017"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1273"/>
        <w:gridCol w:w="2341"/>
        <w:gridCol w:w="1170"/>
        <w:gridCol w:w="2882"/>
        <w:gridCol w:w="1085"/>
        <w:gridCol w:w="1559"/>
        <w:gridCol w:w="864"/>
        <w:gridCol w:w="1121"/>
        <w:gridCol w:w="709"/>
        <w:gridCol w:w="600"/>
        <w:gridCol w:w="1505"/>
      </w:tblGrid>
      <w:tr w:rsidR="00B138F3" w:rsidRPr="00B138F3" w14:paraId="48158A01" w14:textId="77777777" w:rsidTr="00317BD2">
        <w:trPr>
          <w:jc w:val="center"/>
        </w:trPr>
        <w:tc>
          <w:tcPr>
            <w:tcW w:w="16350" w:type="dxa"/>
            <w:gridSpan w:val="12"/>
          </w:tcPr>
          <w:p w14:paraId="48824172"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502115BB" w14:textId="77777777" w:rsidTr="009B4283">
        <w:trPr>
          <w:trHeight w:val="219"/>
          <w:jc w:val="center"/>
        </w:trPr>
        <w:tc>
          <w:tcPr>
            <w:tcW w:w="1241" w:type="dxa"/>
            <w:vMerge w:val="restart"/>
            <w:vAlign w:val="center"/>
          </w:tcPr>
          <w:p w14:paraId="7D5C2F29"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273" w:type="dxa"/>
            <w:vMerge w:val="restart"/>
            <w:vAlign w:val="center"/>
          </w:tcPr>
          <w:p w14:paraId="548A4030"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341" w:type="dxa"/>
            <w:vMerge w:val="restart"/>
            <w:vAlign w:val="center"/>
          </w:tcPr>
          <w:p w14:paraId="56CD5ADC"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170" w:type="dxa"/>
            <w:vMerge w:val="restart"/>
            <w:vAlign w:val="center"/>
          </w:tcPr>
          <w:p w14:paraId="1F239991"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22"/>
              <w:t>**</w:t>
            </w:r>
          </w:p>
        </w:tc>
        <w:tc>
          <w:tcPr>
            <w:tcW w:w="2882" w:type="dxa"/>
            <w:vMerge w:val="restart"/>
            <w:vAlign w:val="center"/>
          </w:tcPr>
          <w:p w14:paraId="33C71BE1"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78855629"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2E47516A"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864" w:type="dxa"/>
            <w:vMerge w:val="restart"/>
            <w:vAlign w:val="center"/>
          </w:tcPr>
          <w:p w14:paraId="010B265B"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1121" w:type="dxa"/>
            <w:vMerge w:val="restart"/>
            <w:vAlign w:val="center"/>
          </w:tcPr>
          <w:p w14:paraId="23CB122E"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40852D21"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47D467C2" w14:textId="77777777" w:rsidTr="009B4283">
        <w:trPr>
          <w:trHeight w:val="445"/>
          <w:jc w:val="center"/>
        </w:trPr>
        <w:tc>
          <w:tcPr>
            <w:tcW w:w="1241" w:type="dxa"/>
            <w:vMerge/>
            <w:vAlign w:val="center"/>
          </w:tcPr>
          <w:p w14:paraId="204B74B6" w14:textId="77777777" w:rsidR="00071D1C" w:rsidRPr="00B138F3" w:rsidRDefault="00071D1C" w:rsidP="00B46D58">
            <w:pPr>
              <w:widowControl w:val="0"/>
              <w:jc w:val="center"/>
              <w:rPr>
                <w:rFonts w:ascii="GHEA Grapalat" w:hAnsi="GHEA Grapalat"/>
                <w:sz w:val="16"/>
                <w:szCs w:val="16"/>
              </w:rPr>
            </w:pPr>
          </w:p>
        </w:tc>
        <w:tc>
          <w:tcPr>
            <w:tcW w:w="1273" w:type="dxa"/>
            <w:vMerge/>
            <w:vAlign w:val="center"/>
          </w:tcPr>
          <w:p w14:paraId="09C9326D" w14:textId="77777777" w:rsidR="00071D1C" w:rsidRPr="00B138F3" w:rsidRDefault="00071D1C" w:rsidP="00B46D58">
            <w:pPr>
              <w:widowControl w:val="0"/>
              <w:jc w:val="center"/>
              <w:rPr>
                <w:rFonts w:ascii="GHEA Grapalat" w:hAnsi="GHEA Grapalat"/>
                <w:sz w:val="16"/>
                <w:szCs w:val="16"/>
              </w:rPr>
            </w:pPr>
          </w:p>
        </w:tc>
        <w:tc>
          <w:tcPr>
            <w:tcW w:w="2341" w:type="dxa"/>
            <w:vMerge/>
            <w:vAlign w:val="center"/>
          </w:tcPr>
          <w:p w14:paraId="06A03DF1" w14:textId="77777777" w:rsidR="00071D1C" w:rsidRPr="00B138F3" w:rsidRDefault="00071D1C" w:rsidP="00B46D58">
            <w:pPr>
              <w:widowControl w:val="0"/>
              <w:jc w:val="center"/>
              <w:rPr>
                <w:rFonts w:ascii="GHEA Grapalat" w:hAnsi="GHEA Grapalat"/>
                <w:sz w:val="16"/>
                <w:szCs w:val="16"/>
              </w:rPr>
            </w:pPr>
          </w:p>
        </w:tc>
        <w:tc>
          <w:tcPr>
            <w:tcW w:w="1170" w:type="dxa"/>
            <w:vMerge/>
            <w:vAlign w:val="center"/>
          </w:tcPr>
          <w:p w14:paraId="4C74FED2" w14:textId="77777777" w:rsidR="00071D1C" w:rsidRPr="00B138F3" w:rsidRDefault="00071D1C" w:rsidP="00B46D58">
            <w:pPr>
              <w:widowControl w:val="0"/>
              <w:jc w:val="center"/>
              <w:rPr>
                <w:rFonts w:ascii="GHEA Grapalat" w:hAnsi="GHEA Grapalat"/>
                <w:sz w:val="16"/>
                <w:szCs w:val="16"/>
              </w:rPr>
            </w:pPr>
          </w:p>
        </w:tc>
        <w:tc>
          <w:tcPr>
            <w:tcW w:w="2882" w:type="dxa"/>
            <w:vMerge/>
            <w:vAlign w:val="center"/>
          </w:tcPr>
          <w:p w14:paraId="3F60A7F0"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7A17805F"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72A4A2B6" w14:textId="77777777" w:rsidR="00071D1C" w:rsidRPr="00B138F3" w:rsidRDefault="00071D1C" w:rsidP="00B46D58">
            <w:pPr>
              <w:widowControl w:val="0"/>
              <w:jc w:val="center"/>
              <w:rPr>
                <w:rFonts w:ascii="GHEA Grapalat" w:hAnsi="GHEA Grapalat"/>
                <w:sz w:val="16"/>
                <w:szCs w:val="16"/>
              </w:rPr>
            </w:pPr>
          </w:p>
        </w:tc>
        <w:tc>
          <w:tcPr>
            <w:tcW w:w="864" w:type="dxa"/>
            <w:vMerge/>
            <w:vAlign w:val="center"/>
          </w:tcPr>
          <w:p w14:paraId="31031708" w14:textId="77777777" w:rsidR="00071D1C" w:rsidRPr="00B138F3" w:rsidRDefault="00071D1C" w:rsidP="00B46D58">
            <w:pPr>
              <w:widowControl w:val="0"/>
              <w:jc w:val="center"/>
              <w:rPr>
                <w:rFonts w:ascii="GHEA Grapalat" w:hAnsi="GHEA Grapalat"/>
                <w:sz w:val="16"/>
                <w:szCs w:val="16"/>
              </w:rPr>
            </w:pPr>
          </w:p>
        </w:tc>
        <w:tc>
          <w:tcPr>
            <w:tcW w:w="1121" w:type="dxa"/>
            <w:vMerge/>
            <w:vAlign w:val="center"/>
          </w:tcPr>
          <w:p w14:paraId="5E974B92" w14:textId="77777777" w:rsidR="00071D1C" w:rsidRPr="00B138F3" w:rsidRDefault="00071D1C" w:rsidP="00B46D58">
            <w:pPr>
              <w:widowControl w:val="0"/>
              <w:jc w:val="center"/>
              <w:rPr>
                <w:rFonts w:ascii="GHEA Grapalat" w:hAnsi="GHEA Grapalat"/>
                <w:sz w:val="16"/>
                <w:szCs w:val="16"/>
              </w:rPr>
            </w:pPr>
          </w:p>
        </w:tc>
        <w:tc>
          <w:tcPr>
            <w:tcW w:w="709" w:type="dxa"/>
            <w:vAlign w:val="center"/>
          </w:tcPr>
          <w:p w14:paraId="6D3B0CAF"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600" w:type="dxa"/>
            <w:vAlign w:val="center"/>
          </w:tcPr>
          <w:p w14:paraId="0D627DF4"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505" w:type="dxa"/>
            <w:vAlign w:val="center"/>
          </w:tcPr>
          <w:p w14:paraId="1686AE2B"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23"/>
              <w:t>***</w:t>
            </w:r>
          </w:p>
        </w:tc>
      </w:tr>
      <w:tr w:rsidR="00811E0F" w:rsidRPr="00B138F3" w14:paraId="69DBDEFA" w14:textId="77777777" w:rsidTr="009B4283">
        <w:trPr>
          <w:trHeight w:val="246"/>
          <w:jc w:val="center"/>
        </w:trPr>
        <w:tc>
          <w:tcPr>
            <w:tcW w:w="1241" w:type="dxa"/>
            <w:vAlign w:val="center"/>
          </w:tcPr>
          <w:p w14:paraId="3A9D69E6" w14:textId="60625D38" w:rsidR="00811E0F" w:rsidRPr="00B138F3" w:rsidRDefault="00811E0F" w:rsidP="009B4283">
            <w:pPr>
              <w:widowControl w:val="0"/>
              <w:jc w:val="center"/>
              <w:rPr>
                <w:rFonts w:ascii="GHEA Grapalat" w:hAnsi="GHEA Grapalat"/>
                <w:sz w:val="16"/>
                <w:szCs w:val="16"/>
              </w:rPr>
            </w:pPr>
            <w:r w:rsidRPr="00811E0F">
              <w:rPr>
                <w:rFonts w:ascii="GHEA Grapalat" w:hAnsi="GHEA Grapalat"/>
                <w:sz w:val="16"/>
                <w:szCs w:val="16"/>
              </w:rPr>
              <w:t>1</w:t>
            </w:r>
          </w:p>
        </w:tc>
        <w:tc>
          <w:tcPr>
            <w:tcW w:w="1273" w:type="dxa"/>
            <w:vAlign w:val="center"/>
          </w:tcPr>
          <w:p w14:paraId="43F47006" w14:textId="389F181E" w:rsidR="00811E0F" w:rsidRPr="00B138F3" w:rsidRDefault="00811E0F" w:rsidP="009B4283">
            <w:pPr>
              <w:widowControl w:val="0"/>
              <w:jc w:val="center"/>
              <w:rPr>
                <w:rFonts w:ascii="GHEA Grapalat" w:hAnsi="GHEA Grapalat"/>
                <w:sz w:val="16"/>
                <w:szCs w:val="16"/>
              </w:rPr>
            </w:pPr>
            <w:r w:rsidRPr="00811E0F">
              <w:rPr>
                <w:rFonts w:ascii="GHEA Grapalat" w:hAnsi="GHEA Grapalat"/>
                <w:sz w:val="16"/>
                <w:szCs w:val="16"/>
              </w:rPr>
              <w:t>33141142</w:t>
            </w:r>
          </w:p>
        </w:tc>
        <w:tc>
          <w:tcPr>
            <w:tcW w:w="2341" w:type="dxa"/>
            <w:vAlign w:val="center"/>
          </w:tcPr>
          <w:p w14:paraId="137A7D5C" w14:textId="7489EDE1" w:rsidR="00811E0F" w:rsidRPr="00B138F3" w:rsidRDefault="00811E0F" w:rsidP="009B4283">
            <w:pPr>
              <w:widowControl w:val="0"/>
              <w:jc w:val="center"/>
              <w:rPr>
                <w:rFonts w:ascii="GHEA Grapalat" w:hAnsi="GHEA Grapalat"/>
                <w:sz w:val="16"/>
                <w:szCs w:val="16"/>
              </w:rPr>
            </w:pPr>
            <w:r w:rsidRPr="00811E0F">
              <w:rPr>
                <w:rFonts w:ascii="GHEA Grapalat" w:hAnsi="GHEA Grapalat"/>
                <w:sz w:val="16"/>
                <w:szCs w:val="16"/>
              </w:rPr>
              <w:t>Шприц с иглой 2,0</w:t>
            </w:r>
          </w:p>
        </w:tc>
        <w:tc>
          <w:tcPr>
            <w:tcW w:w="1170" w:type="dxa"/>
            <w:vAlign w:val="center"/>
          </w:tcPr>
          <w:p w14:paraId="5D27EA77" w14:textId="77777777" w:rsidR="00811E0F" w:rsidRPr="00B138F3" w:rsidRDefault="00811E0F" w:rsidP="009B4283">
            <w:pPr>
              <w:widowControl w:val="0"/>
              <w:jc w:val="center"/>
              <w:rPr>
                <w:rFonts w:ascii="GHEA Grapalat" w:hAnsi="GHEA Grapalat"/>
                <w:sz w:val="16"/>
                <w:szCs w:val="16"/>
              </w:rPr>
            </w:pPr>
          </w:p>
        </w:tc>
        <w:tc>
          <w:tcPr>
            <w:tcW w:w="2882" w:type="dxa"/>
            <w:vAlign w:val="center"/>
          </w:tcPr>
          <w:p w14:paraId="5F5AD256" w14:textId="54395F11" w:rsidR="00811E0F" w:rsidRPr="00B138F3" w:rsidRDefault="00811E0F" w:rsidP="009B4283">
            <w:pPr>
              <w:widowControl w:val="0"/>
              <w:jc w:val="center"/>
              <w:rPr>
                <w:rFonts w:ascii="GHEA Grapalat" w:hAnsi="GHEA Grapalat"/>
                <w:sz w:val="16"/>
                <w:szCs w:val="16"/>
              </w:rPr>
            </w:pPr>
            <w:r w:rsidRPr="00811E0F">
              <w:rPr>
                <w:rFonts w:ascii="GHEA Grapalat" w:hAnsi="GHEA Grapalat"/>
                <w:sz w:val="16"/>
                <w:szCs w:val="16"/>
              </w:rPr>
              <w:t>Шприц 2мл. - трикомпенентный. Изготовлен из прозрачного, не токсичного материала. Формат-штучнуэый.</w:t>
            </w:r>
          </w:p>
        </w:tc>
        <w:tc>
          <w:tcPr>
            <w:tcW w:w="1085" w:type="dxa"/>
            <w:vAlign w:val="center"/>
          </w:tcPr>
          <w:p w14:paraId="3A4417CA" w14:textId="2588B2E9" w:rsidR="00811E0F" w:rsidRPr="00FB0B60" w:rsidRDefault="00811E0F" w:rsidP="009B4283">
            <w:pPr>
              <w:widowControl w:val="0"/>
              <w:jc w:val="center"/>
              <w:rPr>
                <w:rFonts w:ascii="GHEA Grapalat" w:hAnsi="GHEA Grapalat"/>
                <w:sz w:val="16"/>
                <w:szCs w:val="16"/>
              </w:rPr>
            </w:pPr>
            <w:r>
              <w:rPr>
                <w:rFonts w:ascii="GHEA Grapalat" w:hAnsi="GHEA Grapalat"/>
                <w:sz w:val="16"/>
                <w:szCs w:val="16"/>
              </w:rPr>
              <w:t>шт</w:t>
            </w:r>
          </w:p>
        </w:tc>
        <w:tc>
          <w:tcPr>
            <w:tcW w:w="1559" w:type="dxa"/>
            <w:vAlign w:val="center"/>
          </w:tcPr>
          <w:p w14:paraId="61518576" w14:textId="77777777" w:rsidR="00811E0F" w:rsidRPr="00B138F3" w:rsidRDefault="00811E0F" w:rsidP="009B4283">
            <w:pPr>
              <w:widowControl w:val="0"/>
              <w:jc w:val="center"/>
              <w:rPr>
                <w:rFonts w:ascii="GHEA Grapalat" w:hAnsi="GHEA Grapalat"/>
                <w:sz w:val="16"/>
                <w:szCs w:val="16"/>
              </w:rPr>
            </w:pPr>
          </w:p>
        </w:tc>
        <w:tc>
          <w:tcPr>
            <w:tcW w:w="864" w:type="dxa"/>
            <w:vAlign w:val="center"/>
          </w:tcPr>
          <w:p w14:paraId="0F79DAFC" w14:textId="77777777" w:rsidR="00811E0F" w:rsidRPr="00B138F3" w:rsidRDefault="00811E0F" w:rsidP="009B4283">
            <w:pPr>
              <w:widowControl w:val="0"/>
              <w:jc w:val="center"/>
              <w:rPr>
                <w:rFonts w:ascii="GHEA Grapalat" w:hAnsi="GHEA Grapalat"/>
                <w:sz w:val="16"/>
                <w:szCs w:val="16"/>
              </w:rPr>
            </w:pPr>
          </w:p>
        </w:tc>
        <w:tc>
          <w:tcPr>
            <w:tcW w:w="1121" w:type="dxa"/>
            <w:vAlign w:val="center"/>
          </w:tcPr>
          <w:p w14:paraId="50D2A43A" w14:textId="4ECBFDE2" w:rsidR="00811E0F" w:rsidRPr="00B138F3" w:rsidRDefault="00811E0F" w:rsidP="009B4283">
            <w:pPr>
              <w:widowControl w:val="0"/>
              <w:jc w:val="center"/>
              <w:rPr>
                <w:rFonts w:ascii="GHEA Grapalat" w:hAnsi="GHEA Grapalat"/>
                <w:sz w:val="16"/>
                <w:szCs w:val="16"/>
              </w:rPr>
            </w:pPr>
            <w:r>
              <w:rPr>
                <w:rFonts w:ascii="GHEA Grapalat" w:hAnsi="GHEA Grapalat"/>
                <w:sz w:val="16"/>
                <w:szCs w:val="16"/>
              </w:rPr>
              <w:t>10000</w:t>
            </w:r>
          </w:p>
        </w:tc>
        <w:tc>
          <w:tcPr>
            <w:tcW w:w="709" w:type="dxa"/>
            <w:vAlign w:val="center"/>
          </w:tcPr>
          <w:p w14:paraId="3BF32521" w14:textId="77777777" w:rsidR="00811E0F" w:rsidRPr="00B138F3" w:rsidRDefault="00811E0F" w:rsidP="009B4283">
            <w:pPr>
              <w:widowControl w:val="0"/>
              <w:jc w:val="center"/>
              <w:rPr>
                <w:rFonts w:ascii="GHEA Grapalat" w:hAnsi="GHEA Grapalat"/>
                <w:sz w:val="16"/>
                <w:szCs w:val="16"/>
              </w:rPr>
            </w:pPr>
          </w:p>
        </w:tc>
        <w:tc>
          <w:tcPr>
            <w:tcW w:w="600" w:type="dxa"/>
            <w:vAlign w:val="center"/>
          </w:tcPr>
          <w:p w14:paraId="79E43794" w14:textId="08F5902F" w:rsidR="00811E0F" w:rsidRPr="00B138F3" w:rsidRDefault="00811E0F" w:rsidP="009B4283">
            <w:pPr>
              <w:widowControl w:val="0"/>
              <w:jc w:val="center"/>
              <w:rPr>
                <w:rFonts w:ascii="GHEA Grapalat" w:hAnsi="GHEA Grapalat"/>
                <w:sz w:val="16"/>
                <w:szCs w:val="16"/>
              </w:rPr>
            </w:pPr>
            <w:r>
              <w:rPr>
                <w:rFonts w:ascii="GHEA Grapalat" w:hAnsi="GHEA Grapalat"/>
                <w:sz w:val="16"/>
                <w:szCs w:val="16"/>
              </w:rPr>
              <w:t>10000</w:t>
            </w:r>
          </w:p>
        </w:tc>
        <w:tc>
          <w:tcPr>
            <w:tcW w:w="1505" w:type="dxa"/>
            <w:vAlign w:val="center"/>
          </w:tcPr>
          <w:p w14:paraId="43352BBE" w14:textId="76309E45" w:rsidR="00811E0F" w:rsidRPr="00B138F3" w:rsidRDefault="00811E0F" w:rsidP="009B4283">
            <w:pPr>
              <w:widowControl w:val="0"/>
              <w:jc w:val="center"/>
              <w:rPr>
                <w:rFonts w:ascii="GHEA Grapalat" w:hAnsi="GHEA Grapalat"/>
                <w:sz w:val="16"/>
                <w:szCs w:val="16"/>
              </w:rPr>
            </w:pPr>
            <w:r w:rsidRPr="00811E0F">
              <w:rPr>
                <w:rFonts w:ascii="GHEA Grapalat" w:hAnsi="GHEA Grapalat"/>
                <w:sz w:val="16"/>
                <w:szCs w:val="16"/>
              </w:rPr>
              <w:t>Доставка товара будет осуществляться по устному или письменному запросу Заказчика в течение 2-х рабочих дней с момента вступления в силу договоров до 25.12.2021.</w:t>
            </w:r>
          </w:p>
        </w:tc>
      </w:tr>
    </w:tbl>
    <w:p w14:paraId="27484B19" w14:textId="77777777" w:rsidR="00E94449" w:rsidRPr="00E94449" w:rsidRDefault="00E94449" w:rsidP="00E94449">
      <w:pPr>
        <w:widowControl w:val="0"/>
        <w:jc w:val="both"/>
        <w:rPr>
          <w:rFonts w:ascii="GHEA Grapalat" w:hAnsi="GHEA Grapalat"/>
        </w:rPr>
      </w:pPr>
      <w:r w:rsidRPr="00E94449">
        <w:rPr>
          <w:rFonts w:ascii="GHEA Grapalat" w:hAnsi="GHEA Grapalat"/>
        </w:rPr>
        <w:t>Неиспользование продукта является обязательным условием.</w:t>
      </w:r>
    </w:p>
    <w:p w14:paraId="2DEF1F26" w14:textId="0A444F45" w:rsidR="00F954E8" w:rsidRPr="00B138F3" w:rsidRDefault="00E94449" w:rsidP="00E94449">
      <w:pPr>
        <w:widowControl w:val="0"/>
        <w:jc w:val="both"/>
        <w:rPr>
          <w:rFonts w:ascii="GHEA Grapalat" w:hAnsi="GHEA Grapalat"/>
        </w:rPr>
      </w:pPr>
      <w:r w:rsidRPr="00E94449">
        <w:rPr>
          <w:rFonts w:ascii="GHEA Grapalat" w:hAnsi="GHEA Grapalat"/>
        </w:rPr>
        <w:t xml:space="preserve">силу </w:t>
      </w:r>
    </w:p>
    <w:tbl>
      <w:tblPr>
        <w:tblW w:w="9639" w:type="dxa"/>
        <w:jc w:val="center"/>
        <w:tblLayout w:type="fixed"/>
        <w:tblLook w:val="0000" w:firstRow="0" w:lastRow="0" w:firstColumn="0" w:lastColumn="0" w:noHBand="0" w:noVBand="0"/>
      </w:tblPr>
      <w:tblGrid>
        <w:gridCol w:w="4536"/>
        <w:gridCol w:w="760"/>
        <w:gridCol w:w="4343"/>
      </w:tblGrid>
      <w:tr w:rsidR="00B138F3" w:rsidRPr="00B138F3" w14:paraId="72D5ED11" w14:textId="77777777" w:rsidTr="00E22E51">
        <w:trPr>
          <w:jc w:val="center"/>
        </w:trPr>
        <w:tc>
          <w:tcPr>
            <w:tcW w:w="4536" w:type="dxa"/>
          </w:tcPr>
          <w:p w14:paraId="498AB05F"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lastRenderedPageBreak/>
              <w:t>ПОКУПАТЕЛЬ</w:t>
            </w:r>
          </w:p>
          <w:p w14:paraId="689D15DC"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6D5C8198"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10E49AE9"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2D178555" w14:textId="77777777" w:rsidR="00071D1C" w:rsidRPr="00B138F3" w:rsidRDefault="00071D1C" w:rsidP="00B46D58">
            <w:pPr>
              <w:widowControl w:val="0"/>
              <w:jc w:val="center"/>
              <w:rPr>
                <w:rFonts w:ascii="GHEA Grapalat" w:hAnsi="GHEA Grapalat"/>
              </w:rPr>
            </w:pPr>
          </w:p>
        </w:tc>
        <w:tc>
          <w:tcPr>
            <w:tcW w:w="4343" w:type="dxa"/>
          </w:tcPr>
          <w:p w14:paraId="7A62D98E"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3D4107F5"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02DB271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2C772BBE"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13F49C3D"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2A1A9BC4"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9D66C3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24"/>
        <w:t>*</w:t>
      </w:r>
    </w:p>
    <w:p w14:paraId="12036FA7"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4"/>
        <w:gridCol w:w="1987"/>
        <w:gridCol w:w="1885"/>
        <w:gridCol w:w="931"/>
        <w:gridCol w:w="962"/>
        <w:gridCol w:w="675"/>
        <w:gridCol w:w="822"/>
        <w:gridCol w:w="538"/>
        <w:gridCol w:w="606"/>
        <w:gridCol w:w="685"/>
        <w:gridCol w:w="804"/>
        <w:gridCol w:w="867"/>
        <w:gridCol w:w="842"/>
        <w:gridCol w:w="934"/>
        <w:gridCol w:w="845"/>
        <w:gridCol w:w="768"/>
      </w:tblGrid>
      <w:tr w:rsidR="00B138F3" w:rsidRPr="00B138F3" w14:paraId="0F1F4098" w14:textId="77777777" w:rsidTr="00E94449">
        <w:trPr>
          <w:trHeight w:val="305"/>
          <w:jc w:val="center"/>
        </w:trPr>
        <w:tc>
          <w:tcPr>
            <w:tcW w:w="15905" w:type="dxa"/>
            <w:gridSpan w:val="16"/>
          </w:tcPr>
          <w:p w14:paraId="28DF071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42F75417" w14:textId="77777777" w:rsidTr="00C2514F">
        <w:trPr>
          <w:trHeight w:val="747"/>
          <w:jc w:val="center"/>
        </w:trPr>
        <w:tc>
          <w:tcPr>
            <w:tcW w:w="1754" w:type="dxa"/>
            <w:vAlign w:val="center"/>
          </w:tcPr>
          <w:p w14:paraId="3CFDAEC8"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87" w:type="dxa"/>
            <w:vAlign w:val="center"/>
          </w:tcPr>
          <w:p w14:paraId="6B2704E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885" w:type="dxa"/>
            <w:vAlign w:val="center"/>
          </w:tcPr>
          <w:p w14:paraId="52F3C80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279" w:type="dxa"/>
            <w:gridSpan w:val="13"/>
            <w:vAlign w:val="center"/>
          </w:tcPr>
          <w:p w14:paraId="6D4D20FC" w14:textId="4F0B5F98"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400E6E">
              <w:rPr>
                <w:rFonts w:ascii="GHEA Grapalat" w:hAnsi="GHEA Grapalat"/>
                <w:sz w:val="16"/>
                <w:szCs w:val="16"/>
              </w:rPr>
              <w:t>21</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25"/>
              <w:t>**</w:t>
            </w:r>
          </w:p>
        </w:tc>
      </w:tr>
      <w:tr w:rsidR="00B138F3" w:rsidRPr="00B138F3" w14:paraId="3474AE2D" w14:textId="77777777" w:rsidTr="00C2514F">
        <w:trPr>
          <w:trHeight w:val="594"/>
          <w:jc w:val="center"/>
        </w:trPr>
        <w:tc>
          <w:tcPr>
            <w:tcW w:w="1754" w:type="dxa"/>
          </w:tcPr>
          <w:p w14:paraId="2561C99A" w14:textId="77777777" w:rsidR="00071D1C" w:rsidRPr="00B138F3" w:rsidRDefault="00071D1C" w:rsidP="00B46D58">
            <w:pPr>
              <w:widowControl w:val="0"/>
              <w:jc w:val="center"/>
              <w:rPr>
                <w:rFonts w:ascii="GHEA Grapalat" w:hAnsi="GHEA Grapalat"/>
                <w:sz w:val="16"/>
                <w:szCs w:val="16"/>
              </w:rPr>
            </w:pPr>
          </w:p>
        </w:tc>
        <w:tc>
          <w:tcPr>
            <w:tcW w:w="1987" w:type="dxa"/>
          </w:tcPr>
          <w:p w14:paraId="337FEB38" w14:textId="77777777" w:rsidR="00071D1C" w:rsidRPr="00B138F3" w:rsidRDefault="00071D1C" w:rsidP="00B46D58">
            <w:pPr>
              <w:widowControl w:val="0"/>
              <w:jc w:val="center"/>
              <w:rPr>
                <w:rFonts w:ascii="GHEA Grapalat" w:hAnsi="GHEA Grapalat"/>
                <w:sz w:val="16"/>
                <w:szCs w:val="16"/>
              </w:rPr>
            </w:pPr>
          </w:p>
        </w:tc>
        <w:tc>
          <w:tcPr>
            <w:tcW w:w="1885" w:type="dxa"/>
          </w:tcPr>
          <w:p w14:paraId="4D6F87C1" w14:textId="77777777" w:rsidR="00071D1C" w:rsidRPr="00B138F3" w:rsidRDefault="00071D1C" w:rsidP="00B46D58">
            <w:pPr>
              <w:widowControl w:val="0"/>
              <w:jc w:val="center"/>
              <w:rPr>
                <w:rFonts w:ascii="GHEA Grapalat" w:hAnsi="GHEA Grapalat"/>
                <w:sz w:val="16"/>
                <w:szCs w:val="16"/>
              </w:rPr>
            </w:pPr>
          </w:p>
        </w:tc>
        <w:tc>
          <w:tcPr>
            <w:tcW w:w="931" w:type="dxa"/>
            <w:vAlign w:val="center"/>
          </w:tcPr>
          <w:p w14:paraId="4AB7CABC"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2" w:type="dxa"/>
            <w:vAlign w:val="center"/>
          </w:tcPr>
          <w:p w14:paraId="07E95D0D"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5" w:type="dxa"/>
            <w:vAlign w:val="center"/>
          </w:tcPr>
          <w:p w14:paraId="1EA36B87"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22" w:type="dxa"/>
            <w:vAlign w:val="center"/>
          </w:tcPr>
          <w:p w14:paraId="7E60EF88"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8" w:type="dxa"/>
            <w:vAlign w:val="center"/>
          </w:tcPr>
          <w:p w14:paraId="67D23E4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14:paraId="07ABE5A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5" w:type="dxa"/>
            <w:vAlign w:val="center"/>
          </w:tcPr>
          <w:p w14:paraId="6896634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4" w:type="dxa"/>
            <w:vAlign w:val="center"/>
          </w:tcPr>
          <w:p w14:paraId="6C6A8CC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14:paraId="4EA88CA8"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2" w:type="dxa"/>
            <w:vAlign w:val="center"/>
          </w:tcPr>
          <w:p w14:paraId="3328F05C"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34" w:type="dxa"/>
            <w:vAlign w:val="center"/>
          </w:tcPr>
          <w:p w14:paraId="4499BF68"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5" w:type="dxa"/>
            <w:vAlign w:val="center"/>
          </w:tcPr>
          <w:p w14:paraId="5950C548"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68" w:type="dxa"/>
            <w:vAlign w:val="center"/>
          </w:tcPr>
          <w:p w14:paraId="0AAD4675"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36981" w:rsidRPr="00B138F3" w14:paraId="2D4CBE81" w14:textId="77777777" w:rsidTr="00A34338">
        <w:trPr>
          <w:trHeight w:val="404"/>
          <w:jc w:val="center"/>
        </w:trPr>
        <w:tc>
          <w:tcPr>
            <w:tcW w:w="1754" w:type="dxa"/>
            <w:vAlign w:val="center"/>
          </w:tcPr>
          <w:p w14:paraId="7B4ACC9C" w14:textId="0792722E" w:rsidR="00E36981" w:rsidRPr="00C2514F" w:rsidRDefault="00E36981" w:rsidP="00E36981">
            <w:pPr>
              <w:widowControl w:val="0"/>
              <w:rPr>
                <w:rFonts w:ascii="GHEA Grapalat" w:hAnsi="GHEA Grapalat"/>
                <w:sz w:val="16"/>
                <w:szCs w:val="16"/>
              </w:rPr>
            </w:pPr>
            <w:r>
              <w:rPr>
                <w:rFonts w:ascii="Sylfaen" w:hAnsi="Sylfaen" w:cs="Calibri"/>
                <w:color w:val="000000"/>
                <w:sz w:val="16"/>
                <w:szCs w:val="16"/>
                <w:lang w:val="hy-AM"/>
              </w:rPr>
              <w:t>1</w:t>
            </w:r>
          </w:p>
        </w:tc>
        <w:tc>
          <w:tcPr>
            <w:tcW w:w="1987" w:type="dxa"/>
            <w:vAlign w:val="center"/>
          </w:tcPr>
          <w:p w14:paraId="7F987BD2" w14:textId="1832FEBE" w:rsidR="00E36981" w:rsidRPr="00B138F3" w:rsidRDefault="00E36981" w:rsidP="00E36981">
            <w:pPr>
              <w:widowControl w:val="0"/>
              <w:jc w:val="center"/>
              <w:rPr>
                <w:rFonts w:ascii="GHEA Grapalat" w:hAnsi="GHEA Grapalat"/>
                <w:sz w:val="16"/>
                <w:szCs w:val="16"/>
              </w:rPr>
            </w:pPr>
            <w:r w:rsidRPr="00F46E7E">
              <w:rPr>
                <w:rFonts w:ascii="Sylfaen" w:hAnsi="Sylfaen" w:cs="Calibri"/>
                <w:color w:val="000000"/>
                <w:sz w:val="16"/>
                <w:szCs w:val="16"/>
              </w:rPr>
              <w:t>33141142</w:t>
            </w:r>
          </w:p>
        </w:tc>
        <w:tc>
          <w:tcPr>
            <w:tcW w:w="1885" w:type="dxa"/>
            <w:vAlign w:val="center"/>
          </w:tcPr>
          <w:p w14:paraId="17D330EF" w14:textId="0514DEA0" w:rsidR="00E36981" w:rsidRPr="00B138F3" w:rsidRDefault="00E36981" w:rsidP="00E36981">
            <w:pPr>
              <w:widowControl w:val="0"/>
              <w:jc w:val="center"/>
              <w:rPr>
                <w:rFonts w:ascii="GHEA Grapalat" w:hAnsi="GHEA Grapalat"/>
                <w:sz w:val="16"/>
                <w:szCs w:val="16"/>
              </w:rPr>
            </w:pPr>
            <w:r w:rsidRPr="00F46E7E">
              <w:rPr>
                <w:rFonts w:ascii="Sylfaen" w:hAnsi="Sylfaen" w:cs="Calibri"/>
                <w:color w:val="000000"/>
                <w:sz w:val="16"/>
                <w:szCs w:val="16"/>
              </w:rPr>
              <w:t>Шприц с иглой 2,0</w:t>
            </w:r>
          </w:p>
        </w:tc>
        <w:tc>
          <w:tcPr>
            <w:tcW w:w="931" w:type="dxa"/>
          </w:tcPr>
          <w:p w14:paraId="1C090E3A" w14:textId="797B41DD" w:rsidR="00E36981" w:rsidRPr="00B138F3" w:rsidRDefault="00E36981" w:rsidP="00E36981">
            <w:pPr>
              <w:widowControl w:val="0"/>
              <w:jc w:val="center"/>
              <w:rPr>
                <w:rFonts w:ascii="GHEA Grapalat" w:hAnsi="GHEA Grapalat"/>
                <w:sz w:val="16"/>
                <w:szCs w:val="16"/>
              </w:rPr>
            </w:pPr>
            <w:r w:rsidRPr="009A7787">
              <w:rPr>
                <w:rFonts w:ascii="GHEA Grapalat" w:hAnsi="GHEA Grapalat"/>
                <w:sz w:val="16"/>
                <w:szCs w:val="16"/>
              </w:rPr>
              <w:t>... %</w:t>
            </w:r>
          </w:p>
        </w:tc>
        <w:tc>
          <w:tcPr>
            <w:tcW w:w="962" w:type="dxa"/>
          </w:tcPr>
          <w:p w14:paraId="227392E6" w14:textId="302954EA" w:rsidR="00E36981" w:rsidRPr="00B138F3" w:rsidRDefault="00E36981" w:rsidP="00E36981">
            <w:pPr>
              <w:widowControl w:val="0"/>
              <w:jc w:val="center"/>
              <w:rPr>
                <w:rFonts w:ascii="GHEA Grapalat" w:hAnsi="GHEA Grapalat"/>
                <w:sz w:val="16"/>
                <w:szCs w:val="16"/>
              </w:rPr>
            </w:pPr>
            <w:r w:rsidRPr="009A7787">
              <w:rPr>
                <w:rFonts w:ascii="GHEA Grapalat" w:hAnsi="GHEA Grapalat"/>
                <w:sz w:val="16"/>
                <w:szCs w:val="16"/>
              </w:rPr>
              <w:t>... %</w:t>
            </w:r>
          </w:p>
        </w:tc>
        <w:tc>
          <w:tcPr>
            <w:tcW w:w="675" w:type="dxa"/>
          </w:tcPr>
          <w:p w14:paraId="46D75480" w14:textId="179D2E72" w:rsidR="00E36981" w:rsidRPr="00B138F3" w:rsidRDefault="00E36981" w:rsidP="00E36981">
            <w:pPr>
              <w:widowControl w:val="0"/>
              <w:jc w:val="center"/>
              <w:rPr>
                <w:rFonts w:ascii="GHEA Grapalat" w:hAnsi="GHEA Grapalat" w:cs="Arial"/>
                <w:sz w:val="16"/>
                <w:szCs w:val="16"/>
              </w:rPr>
            </w:pPr>
            <w:r w:rsidRPr="009A7787">
              <w:rPr>
                <w:rFonts w:ascii="GHEA Grapalat" w:hAnsi="GHEA Grapalat"/>
                <w:sz w:val="16"/>
                <w:szCs w:val="16"/>
              </w:rPr>
              <w:t>... %</w:t>
            </w:r>
          </w:p>
        </w:tc>
        <w:tc>
          <w:tcPr>
            <w:tcW w:w="822" w:type="dxa"/>
          </w:tcPr>
          <w:p w14:paraId="4DD18F43" w14:textId="4B823ACC" w:rsidR="00E36981" w:rsidRPr="00B138F3" w:rsidRDefault="00E36981" w:rsidP="00E36981">
            <w:pPr>
              <w:widowControl w:val="0"/>
              <w:jc w:val="center"/>
              <w:rPr>
                <w:rFonts w:ascii="GHEA Grapalat" w:hAnsi="GHEA Grapalat" w:cs="Arial"/>
                <w:sz w:val="16"/>
                <w:szCs w:val="16"/>
              </w:rPr>
            </w:pPr>
            <w:r w:rsidRPr="009A7787">
              <w:rPr>
                <w:rFonts w:ascii="GHEA Grapalat" w:hAnsi="GHEA Grapalat"/>
                <w:sz w:val="16"/>
                <w:szCs w:val="16"/>
              </w:rPr>
              <w:t>... %</w:t>
            </w:r>
          </w:p>
        </w:tc>
        <w:tc>
          <w:tcPr>
            <w:tcW w:w="538" w:type="dxa"/>
          </w:tcPr>
          <w:p w14:paraId="7B71D23B" w14:textId="1FF9044E" w:rsidR="00E36981" w:rsidRPr="00B138F3" w:rsidRDefault="00E36981" w:rsidP="00E36981">
            <w:pPr>
              <w:widowControl w:val="0"/>
              <w:jc w:val="center"/>
              <w:rPr>
                <w:rFonts w:ascii="GHEA Grapalat" w:hAnsi="GHEA Grapalat" w:cs="Arial"/>
                <w:sz w:val="16"/>
                <w:szCs w:val="16"/>
              </w:rPr>
            </w:pPr>
            <w:r w:rsidRPr="009A7787">
              <w:rPr>
                <w:rFonts w:ascii="GHEA Grapalat" w:hAnsi="GHEA Grapalat"/>
                <w:sz w:val="16"/>
                <w:szCs w:val="16"/>
              </w:rPr>
              <w:t>... %</w:t>
            </w:r>
          </w:p>
        </w:tc>
        <w:tc>
          <w:tcPr>
            <w:tcW w:w="606" w:type="dxa"/>
          </w:tcPr>
          <w:p w14:paraId="589B19EB" w14:textId="02CA1A5D" w:rsidR="00E36981" w:rsidRPr="00B138F3" w:rsidRDefault="00E36981" w:rsidP="00E36981">
            <w:pPr>
              <w:widowControl w:val="0"/>
              <w:jc w:val="center"/>
              <w:rPr>
                <w:rFonts w:ascii="GHEA Grapalat" w:hAnsi="GHEA Grapalat" w:cs="Arial"/>
                <w:sz w:val="16"/>
                <w:szCs w:val="16"/>
              </w:rPr>
            </w:pPr>
            <w:r w:rsidRPr="009A7787">
              <w:rPr>
                <w:rFonts w:ascii="GHEA Grapalat" w:hAnsi="GHEA Grapalat"/>
                <w:sz w:val="16"/>
                <w:szCs w:val="16"/>
              </w:rPr>
              <w:t>... %</w:t>
            </w:r>
          </w:p>
        </w:tc>
        <w:tc>
          <w:tcPr>
            <w:tcW w:w="685" w:type="dxa"/>
          </w:tcPr>
          <w:p w14:paraId="513E2935" w14:textId="34D65181" w:rsidR="00E36981" w:rsidRPr="00B138F3" w:rsidRDefault="00E36981" w:rsidP="00E36981">
            <w:pPr>
              <w:widowControl w:val="0"/>
              <w:jc w:val="center"/>
              <w:rPr>
                <w:rFonts w:ascii="GHEA Grapalat" w:hAnsi="GHEA Grapalat" w:cs="Arial"/>
                <w:sz w:val="16"/>
                <w:szCs w:val="16"/>
              </w:rPr>
            </w:pPr>
            <w:r w:rsidRPr="009A7787">
              <w:rPr>
                <w:rFonts w:ascii="GHEA Grapalat" w:hAnsi="GHEA Grapalat"/>
                <w:sz w:val="16"/>
                <w:szCs w:val="16"/>
              </w:rPr>
              <w:t>... %</w:t>
            </w:r>
          </w:p>
        </w:tc>
        <w:tc>
          <w:tcPr>
            <w:tcW w:w="804" w:type="dxa"/>
          </w:tcPr>
          <w:p w14:paraId="58BFB21D" w14:textId="61E75840" w:rsidR="00E36981" w:rsidRPr="00B138F3" w:rsidRDefault="00E36981" w:rsidP="00E36981">
            <w:pPr>
              <w:widowControl w:val="0"/>
              <w:jc w:val="center"/>
              <w:rPr>
                <w:rFonts w:ascii="GHEA Grapalat" w:hAnsi="GHEA Grapalat" w:cs="Arial"/>
                <w:sz w:val="16"/>
                <w:szCs w:val="16"/>
              </w:rPr>
            </w:pPr>
            <w:r w:rsidRPr="009A7787">
              <w:rPr>
                <w:rFonts w:ascii="GHEA Grapalat" w:hAnsi="GHEA Grapalat"/>
                <w:sz w:val="16"/>
                <w:szCs w:val="16"/>
              </w:rPr>
              <w:t>... %</w:t>
            </w:r>
          </w:p>
        </w:tc>
        <w:tc>
          <w:tcPr>
            <w:tcW w:w="867" w:type="dxa"/>
          </w:tcPr>
          <w:p w14:paraId="4D20F6E6" w14:textId="1C6248F5" w:rsidR="00E36981" w:rsidRPr="00B138F3" w:rsidRDefault="00E36981" w:rsidP="00E36981">
            <w:pPr>
              <w:widowControl w:val="0"/>
              <w:jc w:val="center"/>
              <w:rPr>
                <w:rFonts w:ascii="GHEA Grapalat" w:hAnsi="GHEA Grapalat" w:cs="Arial"/>
                <w:sz w:val="16"/>
                <w:szCs w:val="16"/>
              </w:rPr>
            </w:pPr>
            <w:r w:rsidRPr="009A7787">
              <w:rPr>
                <w:rFonts w:ascii="GHEA Grapalat" w:hAnsi="GHEA Grapalat"/>
                <w:sz w:val="16"/>
                <w:szCs w:val="16"/>
              </w:rPr>
              <w:t>... %</w:t>
            </w:r>
          </w:p>
        </w:tc>
        <w:tc>
          <w:tcPr>
            <w:tcW w:w="842" w:type="dxa"/>
          </w:tcPr>
          <w:p w14:paraId="04ACB2C5" w14:textId="64210A56" w:rsidR="00E36981" w:rsidRPr="00B138F3" w:rsidRDefault="00E36981" w:rsidP="00E36981">
            <w:pPr>
              <w:widowControl w:val="0"/>
              <w:jc w:val="center"/>
              <w:rPr>
                <w:rFonts w:ascii="GHEA Grapalat" w:hAnsi="GHEA Grapalat" w:cs="Arial"/>
                <w:sz w:val="16"/>
                <w:szCs w:val="16"/>
              </w:rPr>
            </w:pPr>
            <w:r w:rsidRPr="009A7787">
              <w:rPr>
                <w:rFonts w:ascii="GHEA Grapalat" w:hAnsi="GHEA Grapalat"/>
                <w:sz w:val="16"/>
                <w:szCs w:val="16"/>
              </w:rPr>
              <w:t>... %</w:t>
            </w:r>
          </w:p>
        </w:tc>
        <w:tc>
          <w:tcPr>
            <w:tcW w:w="934" w:type="dxa"/>
          </w:tcPr>
          <w:p w14:paraId="7052E18A" w14:textId="416AFBFE" w:rsidR="00E36981" w:rsidRPr="00B138F3" w:rsidRDefault="00E36981" w:rsidP="00E36981">
            <w:pPr>
              <w:widowControl w:val="0"/>
              <w:jc w:val="center"/>
              <w:rPr>
                <w:rFonts w:ascii="GHEA Grapalat" w:hAnsi="GHEA Grapalat" w:cs="Arial"/>
                <w:sz w:val="16"/>
                <w:szCs w:val="16"/>
              </w:rPr>
            </w:pPr>
            <w:r w:rsidRPr="009A7787">
              <w:rPr>
                <w:rFonts w:ascii="GHEA Grapalat" w:hAnsi="GHEA Grapalat"/>
                <w:sz w:val="16"/>
                <w:szCs w:val="16"/>
              </w:rPr>
              <w:t>... %</w:t>
            </w:r>
          </w:p>
        </w:tc>
        <w:tc>
          <w:tcPr>
            <w:tcW w:w="845" w:type="dxa"/>
          </w:tcPr>
          <w:p w14:paraId="36A37141" w14:textId="5C5784ED" w:rsidR="00E36981" w:rsidRPr="00B138F3" w:rsidRDefault="00E36981" w:rsidP="00E36981">
            <w:pPr>
              <w:widowControl w:val="0"/>
              <w:jc w:val="center"/>
              <w:rPr>
                <w:rFonts w:ascii="GHEA Grapalat" w:hAnsi="GHEA Grapalat" w:cs="Arial"/>
                <w:sz w:val="16"/>
                <w:szCs w:val="16"/>
              </w:rPr>
            </w:pPr>
            <w:r w:rsidRPr="000E7DF9">
              <w:rPr>
                <w:rFonts w:ascii="GHEA Grapalat" w:hAnsi="GHEA Grapalat"/>
                <w:sz w:val="16"/>
                <w:szCs w:val="16"/>
              </w:rPr>
              <w:t>100%</w:t>
            </w:r>
          </w:p>
        </w:tc>
        <w:tc>
          <w:tcPr>
            <w:tcW w:w="768" w:type="dxa"/>
          </w:tcPr>
          <w:p w14:paraId="373CA9D9" w14:textId="42A436E5" w:rsidR="00E36981" w:rsidRPr="00B138F3" w:rsidRDefault="00E36981" w:rsidP="00E36981">
            <w:pPr>
              <w:widowControl w:val="0"/>
              <w:jc w:val="center"/>
              <w:rPr>
                <w:rFonts w:ascii="GHEA Grapalat" w:hAnsi="GHEA Grapalat"/>
                <w:b/>
                <w:sz w:val="16"/>
                <w:szCs w:val="16"/>
              </w:rPr>
            </w:pPr>
            <w:r w:rsidRPr="000E7DF9">
              <w:rPr>
                <w:rFonts w:ascii="GHEA Grapalat" w:hAnsi="GHEA Grapalat"/>
                <w:sz w:val="16"/>
                <w:szCs w:val="16"/>
              </w:rPr>
              <w:t>100%</w:t>
            </w:r>
          </w:p>
        </w:tc>
      </w:tr>
    </w:tbl>
    <w:p w14:paraId="74351814"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3E2EF0C1" w14:textId="77777777" w:rsidTr="00E22E51">
        <w:trPr>
          <w:jc w:val="center"/>
        </w:trPr>
        <w:tc>
          <w:tcPr>
            <w:tcW w:w="4536" w:type="dxa"/>
          </w:tcPr>
          <w:p w14:paraId="33E9A077"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24BDCFF8"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20E035A9"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547762B2"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03121964" w14:textId="77777777" w:rsidR="00071D1C" w:rsidRPr="00B138F3" w:rsidRDefault="00071D1C" w:rsidP="00B46D58">
            <w:pPr>
              <w:widowControl w:val="0"/>
              <w:spacing w:after="160"/>
              <w:jc w:val="center"/>
              <w:rPr>
                <w:rFonts w:ascii="GHEA Grapalat" w:hAnsi="GHEA Grapalat"/>
              </w:rPr>
            </w:pPr>
          </w:p>
        </w:tc>
        <w:tc>
          <w:tcPr>
            <w:tcW w:w="4343" w:type="dxa"/>
          </w:tcPr>
          <w:p w14:paraId="6864B2D2"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7A2D038C"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2BEDF9DD"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3974B41"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29D6E46C"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3405C193"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5BE00309"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3BE159EB"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123C6275" w14:textId="77777777" w:rsidTr="007A2020">
        <w:trPr>
          <w:tblCellSpacing w:w="7" w:type="dxa"/>
          <w:jc w:val="center"/>
        </w:trPr>
        <w:tc>
          <w:tcPr>
            <w:tcW w:w="0" w:type="auto"/>
            <w:vAlign w:val="center"/>
          </w:tcPr>
          <w:p w14:paraId="4F436A8E"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685BAFC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2073A8E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1024966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66AB462F"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53B0659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31356C7B"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698F676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3D7DACA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1955A09F"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04FFA35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5E2A278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3199DD40" w14:textId="77777777" w:rsidR="0038400D" w:rsidRPr="00B138F3" w:rsidRDefault="0038400D" w:rsidP="00B46D58">
      <w:pPr>
        <w:widowControl w:val="0"/>
        <w:spacing w:after="160"/>
        <w:ind w:firstLine="375"/>
        <w:rPr>
          <w:rFonts w:ascii="GHEA Grapalat" w:hAnsi="GHEA Grapalat"/>
          <w:iCs/>
        </w:rPr>
      </w:pPr>
    </w:p>
    <w:p w14:paraId="76C9A34F"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308AFD58"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5F25E552" w14:textId="77777777"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14:paraId="4BDB5826" w14:textId="77777777"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38D19015"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5A914D25"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13496447"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0198B77C"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5AC3D2A8"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1821D264" w14:textId="77777777" w:rsidTr="00AB4EAB">
        <w:trPr>
          <w:jc w:val="center"/>
        </w:trPr>
        <w:tc>
          <w:tcPr>
            <w:tcW w:w="442" w:type="dxa"/>
            <w:vMerge w:val="restart"/>
            <w:shd w:val="clear" w:color="auto" w:fill="auto"/>
            <w:vAlign w:val="center"/>
          </w:tcPr>
          <w:p w14:paraId="2575633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236C9877"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51FB5A53" w14:textId="77777777" w:rsidTr="00AB4EAB">
        <w:trPr>
          <w:jc w:val="center"/>
        </w:trPr>
        <w:tc>
          <w:tcPr>
            <w:tcW w:w="442" w:type="dxa"/>
            <w:vMerge/>
            <w:shd w:val="clear" w:color="auto" w:fill="auto"/>
          </w:tcPr>
          <w:p w14:paraId="649112E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2C8F1A2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08EC56F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6DD2008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2C6BF67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44DC0E86"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492600D9"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6364893A" w14:textId="77777777" w:rsidTr="00AB4EAB">
        <w:trPr>
          <w:trHeight w:val="1105"/>
          <w:jc w:val="center"/>
        </w:trPr>
        <w:tc>
          <w:tcPr>
            <w:tcW w:w="442" w:type="dxa"/>
            <w:vMerge/>
            <w:tcBorders>
              <w:bottom w:val="single" w:sz="4" w:space="0" w:color="auto"/>
            </w:tcBorders>
            <w:shd w:val="clear" w:color="auto" w:fill="auto"/>
          </w:tcPr>
          <w:p w14:paraId="32C505A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4B76E04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2A86493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7CB301B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7A55C1A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46F37E1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0638D80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4DC53E3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22EFC4F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14:paraId="63A4BE6B" w14:textId="77777777" w:rsidTr="00AB4EAB">
        <w:trPr>
          <w:jc w:val="center"/>
        </w:trPr>
        <w:tc>
          <w:tcPr>
            <w:tcW w:w="442" w:type="dxa"/>
            <w:shd w:val="clear" w:color="auto" w:fill="auto"/>
            <w:vAlign w:val="center"/>
          </w:tcPr>
          <w:p w14:paraId="22F1712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238FB5E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5B41F74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0CB7ED2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0712D2C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782C162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4E5B6A9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24148C7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435D0C1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14:paraId="231EDD92" w14:textId="77777777" w:rsidTr="00AB4EAB">
        <w:trPr>
          <w:jc w:val="center"/>
        </w:trPr>
        <w:tc>
          <w:tcPr>
            <w:tcW w:w="442" w:type="dxa"/>
            <w:shd w:val="clear" w:color="auto" w:fill="auto"/>
          </w:tcPr>
          <w:p w14:paraId="4229EB5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5D35FB4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7AF51BF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283DEE4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6AE9F74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2CC0131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5FA9517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7DA7229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0FE6C4F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7226F976" w14:textId="77777777" w:rsidR="0038400D" w:rsidRPr="00B138F3" w:rsidRDefault="0038400D" w:rsidP="00B46D58">
      <w:pPr>
        <w:widowControl w:val="0"/>
        <w:spacing w:after="160"/>
        <w:ind w:firstLine="375"/>
        <w:jc w:val="both"/>
        <w:rPr>
          <w:rFonts w:ascii="GHEA Grapalat" w:hAnsi="GHEA Grapalat" w:cs="Arial"/>
          <w:iCs/>
          <w:lang w:val="en-US"/>
        </w:rPr>
      </w:pPr>
    </w:p>
    <w:p w14:paraId="5C3D1263"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2DF736CF"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2A07C497" w14:textId="77777777" w:rsidTr="007A2020">
        <w:trPr>
          <w:trHeight w:val="266"/>
          <w:tblCellSpacing w:w="7" w:type="dxa"/>
          <w:jc w:val="center"/>
        </w:trPr>
        <w:tc>
          <w:tcPr>
            <w:tcW w:w="0" w:type="auto"/>
            <w:vAlign w:val="center"/>
          </w:tcPr>
          <w:p w14:paraId="7FFE6AA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5E4F79F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73CC49F9" w14:textId="77777777" w:rsidTr="007A2020">
        <w:trPr>
          <w:trHeight w:val="473"/>
          <w:tblCellSpacing w:w="7" w:type="dxa"/>
          <w:jc w:val="center"/>
        </w:trPr>
        <w:tc>
          <w:tcPr>
            <w:tcW w:w="0" w:type="auto"/>
            <w:vAlign w:val="center"/>
          </w:tcPr>
          <w:p w14:paraId="070D9AFE"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2FFFB65A"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00035764"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1B3C4FC0"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08B50A22" w14:textId="77777777" w:rsidTr="007A2020">
        <w:trPr>
          <w:trHeight w:val="503"/>
          <w:tblCellSpacing w:w="7" w:type="dxa"/>
          <w:jc w:val="center"/>
        </w:trPr>
        <w:tc>
          <w:tcPr>
            <w:tcW w:w="0" w:type="auto"/>
            <w:vAlign w:val="center"/>
          </w:tcPr>
          <w:p w14:paraId="7F3EB938"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2454A72F"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5E9E8A11"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03239FC5"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172CC243" w14:textId="77777777" w:rsidTr="007A2020">
        <w:trPr>
          <w:trHeight w:val="281"/>
          <w:tblCellSpacing w:w="7" w:type="dxa"/>
          <w:jc w:val="center"/>
        </w:trPr>
        <w:tc>
          <w:tcPr>
            <w:tcW w:w="0" w:type="auto"/>
            <w:vAlign w:val="center"/>
          </w:tcPr>
          <w:p w14:paraId="24526B5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08ED6AF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2B25353B" w14:textId="77777777" w:rsidR="00196F14" w:rsidRPr="00B138F3" w:rsidRDefault="00196F14" w:rsidP="00B46D58">
      <w:pPr>
        <w:widowControl w:val="0"/>
        <w:spacing w:after="160"/>
        <w:jc w:val="right"/>
        <w:rPr>
          <w:rFonts w:ascii="GHEA Grapalat" w:hAnsi="GHEA Grapalat" w:cs="Sylfaen"/>
          <w:b/>
        </w:rPr>
      </w:pPr>
    </w:p>
    <w:p w14:paraId="4D77F30F"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0DB467BF"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5CFCCBB9"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69206108"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1A374E2B"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56BE8E6D"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676ADE63"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09E2604C"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4C94FF67"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0B16EA50"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0927B504"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53580589"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72D9439D"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1403DEFD"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3737168C"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38E5A9C"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6DAC10A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768C6B5"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99C0364"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13AF3EA"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678BE92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D07BCCB"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CE2A7C4"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E4AD2F6"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678F9085"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D7C6970"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8E5D996"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4D9188D" w14:textId="77777777" w:rsidR="00071D1C" w:rsidRPr="00B138F3" w:rsidRDefault="00071D1C" w:rsidP="00B46D58">
            <w:pPr>
              <w:widowControl w:val="0"/>
              <w:spacing w:after="120"/>
              <w:jc w:val="center"/>
              <w:rPr>
                <w:rFonts w:ascii="GHEA Grapalat" w:hAnsi="GHEA Grapalat" w:cs="Sylfaen"/>
                <w:sz w:val="20"/>
                <w:szCs w:val="20"/>
              </w:rPr>
            </w:pPr>
          </w:p>
        </w:tc>
      </w:tr>
    </w:tbl>
    <w:p w14:paraId="09A81A1B"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10FE44D8"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05A3CD71" w14:textId="77777777" w:rsidR="00B138F3" w:rsidRDefault="00B138F3" w:rsidP="00B138F3">
      <w:pPr>
        <w:rPr>
          <w:rFonts w:ascii="GHEA Grapalat" w:hAnsi="GHEA Grapalat"/>
        </w:rPr>
      </w:pPr>
      <w:r>
        <w:rPr>
          <w:rFonts w:ascii="GHEA Grapalat" w:hAnsi="GHEA Grapalat"/>
        </w:rPr>
        <w:t xml:space="preserve">                                                       </w:t>
      </w:r>
    </w:p>
    <w:p w14:paraId="780D19A6"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299DFEF3"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B138F3" w14:paraId="0E0C7A95" w14:textId="77777777" w:rsidTr="007072C5">
        <w:tc>
          <w:tcPr>
            <w:tcW w:w="4450" w:type="dxa"/>
          </w:tcPr>
          <w:p w14:paraId="2D4A7DAE"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1DC4480A"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0FC75C88"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6E357BEF"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00C9156A" w14:textId="77777777" w:rsidTr="00E22E51">
        <w:trPr>
          <w:tblCellSpacing w:w="7" w:type="dxa"/>
          <w:jc w:val="center"/>
        </w:trPr>
        <w:tc>
          <w:tcPr>
            <w:tcW w:w="0" w:type="auto"/>
            <w:vAlign w:val="center"/>
          </w:tcPr>
          <w:p w14:paraId="14E07850"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2744B8A"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4282A2A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28A5EEDB"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0D99208D" w14:textId="77777777" w:rsidTr="00E22E51">
        <w:trPr>
          <w:tblCellSpacing w:w="7" w:type="dxa"/>
          <w:jc w:val="center"/>
        </w:trPr>
        <w:tc>
          <w:tcPr>
            <w:tcW w:w="0" w:type="auto"/>
            <w:vAlign w:val="center"/>
          </w:tcPr>
          <w:p w14:paraId="3D472C6B"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6E7FE574"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3B927D9D"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7DE9CE37"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46826B68"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5DC7D" w14:textId="77777777" w:rsidR="004B4FB8" w:rsidRDefault="004B4FB8">
      <w:r>
        <w:separator/>
      </w:r>
    </w:p>
  </w:endnote>
  <w:endnote w:type="continuationSeparator" w:id="0">
    <w:p w14:paraId="58CF62E4" w14:textId="77777777" w:rsidR="004B4FB8" w:rsidRDefault="004B4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17958D21" w14:textId="77777777" w:rsidR="00DE2AE3" w:rsidRPr="00C861E9" w:rsidRDefault="00DE2AE3">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416BA">
          <w:rPr>
            <w:rFonts w:ascii="GHEA Grapalat" w:hAnsi="GHEA Grapalat"/>
            <w:noProof/>
            <w:sz w:val="24"/>
            <w:szCs w:val="24"/>
          </w:rPr>
          <w:t>37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FBF85" w14:textId="77777777" w:rsidR="004B4FB8" w:rsidRDefault="004B4FB8">
      <w:r>
        <w:separator/>
      </w:r>
    </w:p>
  </w:footnote>
  <w:footnote w:type="continuationSeparator" w:id="0">
    <w:p w14:paraId="1C703C57" w14:textId="77777777" w:rsidR="004B4FB8" w:rsidRDefault="004B4FB8">
      <w:r>
        <w:continuationSeparator/>
      </w:r>
    </w:p>
  </w:footnote>
  <w:footnote w:id="1">
    <w:p w14:paraId="409871CA" w14:textId="77777777" w:rsidR="003141E8" w:rsidRPr="00ED3BA4" w:rsidRDefault="003141E8" w:rsidP="003141E8">
      <w:pPr>
        <w:pStyle w:val="FootnoteText"/>
        <w:jc w:val="both"/>
        <w:rPr>
          <w:rFonts w:asciiTheme="minorHAnsi" w:hAnsiTheme="minorHAnsi"/>
          <w:i/>
          <w:lang w:val="hy-AM"/>
        </w:rPr>
      </w:pPr>
    </w:p>
  </w:footnote>
  <w:footnote w:id="2">
    <w:p w14:paraId="0D2E195C" w14:textId="77777777" w:rsidR="00DE2AE3" w:rsidRPr="00CD6B60" w:rsidRDefault="00DE2AE3"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3C8F8D07" w14:textId="77777777" w:rsidR="00DE2AE3" w:rsidRPr="00CD6B60" w:rsidRDefault="00DE2AE3"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6A221EA1" w14:textId="77777777" w:rsidR="00DE2AE3" w:rsidRPr="00CD6B60" w:rsidRDefault="00DE2AE3"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9FE0591" w14:textId="77777777" w:rsidR="00DE2AE3" w:rsidRPr="00CD6B60" w:rsidRDefault="00DE2AE3"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0BC7F205" w14:textId="49A7E05F" w:rsidR="00DE2AE3" w:rsidRPr="00CA2B01" w:rsidRDefault="00DE2AE3" w:rsidP="00182C2E">
      <w:pPr>
        <w:widowControl w:val="0"/>
        <w:tabs>
          <w:tab w:val="left" w:pos="142"/>
        </w:tabs>
        <w:ind w:left="142" w:hanging="142"/>
        <w:jc w:val="both"/>
        <w:rPr>
          <w:rFonts w:ascii="GHEA Grapalat" w:hAnsi="GHEA Grapalat"/>
          <w:i/>
          <w:sz w:val="20"/>
          <w:szCs w:val="20"/>
        </w:rPr>
      </w:pPr>
    </w:p>
  </w:footnote>
  <w:footnote w:id="4">
    <w:p w14:paraId="59C23745" w14:textId="77777777" w:rsidR="00DE2AE3" w:rsidRPr="00D3436F" w:rsidRDefault="00DE2AE3"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0ACF3D38" w14:textId="77777777" w:rsidR="00DE2AE3" w:rsidRPr="000811C1" w:rsidRDefault="00DE2AE3">
      <w:pPr>
        <w:pStyle w:val="FootnoteText"/>
        <w:rPr>
          <w:rFonts w:asciiTheme="minorHAnsi" w:hAnsiTheme="minorHAnsi"/>
        </w:rPr>
      </w:pPr>
    </w:p>
  </w:footnote>
  <w:footnote w:id="5">
    <w:p w14:paraId="709AB5F8" w14:textId="77777777" w:rsidR="00DE2AE3" w:rsidRPr="00FE2AA4" w:rsidRDefault="00DE2AE3">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6">
    <w:p w14:paraId="7A43D557" w14:textId="77777777" w:rsidR="00DE2AE3" w:rsidRPr="008842CE" w:rsidRDefault="00DE2AE3"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175C5A54" w14:textId="77777777" w:rsidR="00DE2AE3" w:rsidRPr="000811C1" w:rsidRDefault="00DE2AE3">
      <w:pPr>
        <w:pStyle w:val="FootnoteText"/>
        <w:rPr>
          <w:lang w:val="af-ZA"/>
        </w:rPr>
      </w:pPr>
    </w:p>
  </w:footnote>
  <w:footnote w:id="7">
    <w:p w14:paraId="4D01F566" w14:textId="77777777" w:rsidR="006F04A8" w:rsidRDefault="006F04A8" w:rsidP="00636142">
      <w:pPr>
        <w:pStyle w:val="FootnoteText"/>
        <w:jc w:val="both"/>
        <w:rPr>
          <w:rFonts w:ascii="GHEA Grapalat" w:hAnsi="GHEA Grapalat"/>
          <w:i/>
          <w:lang w:val="hy-AM"/>
        </w:rPr>
      </w:pPr>
    </w:p>
    <w:p w14:paraId="5F301C53" w14:textId="77777777" w:rsidR="00DE2AE3" w:rsidRPr="002227A9" w:rsidRDefault="00DE2AE3"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14:paraId="53BB86ED" w14:textId="77777777" w:rsidR="00DE2AE3" w:rsidRPr="00636142" w:rsidRDefault="00DE2AE3"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00273E01"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5C3405B7" w14:textId="77777777" w:rsidR="00DE2AE3" w:rsidRPr="0092041F" w:rsidRDefault="00DE2AE3"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00DA187D"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52CC3298" w14:textId="77777777" w:rsidR="00DE2AE3" w:rsidRPr="0092041F" w:rsidRDefault="00DE2AE3" w:rsidP="00C67FAB">
      <w:pPr>
        <w:pStyle w:val="FootnoteText"/>
        <w:jc w:val="both"/>
        <w:rPr>
          <w:rFonts w:ascii="GHEA Grapalat" w:hAnsi="GHEA Grapalat"/>
          <w:i/>
        </w:rPr>
      </w:pPr>
    </w:p>
  </w:footnote>
  <w:footnote w:id="8">
    <w:p w14:paraId="7EBDC762" w14:textId="77777777" w:rsidR="00DE2AE3" w:rsidRPr="004A4643" w:rsidRDefault="00DE2AE3"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005947EC"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00E310E1" w:rsidRPr="004A4643">
        <w:rPr>
          <w:rFonts w:ascii="GHEA Grapalat" w:hAnsi="GHEA Grapalat" w:cs="Sylfaen"/>
          <w:i/>
          <w:sz w:val="16"/>
          <w:szCs w:val="16"/>
          <w:lang w:val="hy-AM"/>
        </w:rPr>
        <w:t xml:space="preserve">, </w:t>
      </w:r>
      <w:r w:rsidR="00E310E1" w:rsidRPr="004A4643">
        <w:rPr>
          <w:rFonts w:ascii="GHEA Grapalat" w:hAnsi="GHEA Grapalat" w:cs="Sylfaen"/>
          <w:i/>
          <w:sz w:val="16"/>
          <w:szCs w:val="16"/>
        </w:rPr>
        <w:t xml:space="preserve">а </w:t>
      </w:r>
      <w:r w:rsidR="00E310E1" w:rsidRPr="004A4643">
        <w:rPr>
          <w:rFonts w:ascii="GHEA Grapalat" w:hAnsi="GHEA Grapalat"/>
          <w:i/>
        </w:rPr>
        <w:t>число "90", указанное в абзаце 3, заменяется числом " 20".</w:t>
      </w:r>
    </w:p>
  </w:footnote>
  <w:footnote w:id="9">
    <w:p w14:paraId="5196F675" w14:textId="77777777" w:rsidR="00DE2AE3" w:rsidRPr="008E4439" w:rsidRDefault="00DE2AE3"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2779CA16" w14:textId="77777777" w:rsidR="00DE2AE3" w:rsidRPr="000811C1" w:rsidRDefault="00DE2AE3" w:rsidP="0027573B">
      <w:pPr>
        <w:pStyle w:val="FootnoteText"/>
        <w:rPr>
          <w:rFonts w:ascii="Sylfaen" w:hAnsi="Sylfaen"/>
          <w:sz w:val="18"/>
          <w:szCs w:val="18"/>
        </w:rPr>
      </w:pPr>
    </w:p>
  </w:footnote>
  <w:footnote w:id="10">
    <w:p w14:paraId="749A500A" w14:textId="77777777" w:rsidR="00766354" w:rsidRPr="008416BA" w:rsidRDefault="00766354" w:rsidP="00766354">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5EFD9527" w14:textId="77777777" w:rsidR="00766354" w:rsidRDefault="00766354" w:rsidP="00766354">
      <w:pPr>
        <w:jc w:val="both"/>
      </w:pPr>
    </w:p>
    <w:p w14:paraId="414FED62" w14:textId="77777777" w:rsidR="00766354" w:rsidRPr="008B70EB" w:rsidRDefault="00766354" w:rsidP="00766354">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325297E0" w14:textId="77777777" w:rsidR="00766354" w:rsidRPr="008B70EB" w:rsidRDefault="00766354" w:rsidP="00766354">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5994CF6" w14:textId="77777777" w:rsidR="00766354" w:rsidRPr="008B70EB" w:rsidRDefault="00766354" w:rsidP="00766354">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52A3204" w14:textId="77777777" w:rsidR="00766354" w:rsidRDefault="00766354" w:rsidP="00766354">
      <w:pPr>
        <w:jc w:val="both"/>
        <w:rPr>
          <w:rFonts w:asciiTheme="minorHAnsi" w:hAnsiTheme="minorHAnsi"/>
          <w:lang w:val="af-ZA"/>
        </w:rPr>
      </w:pPr>
    </w:p>
  </w:footnote>
  <w:footnote w:id="11">
    <w:p w14:paraId="5CA279CF" w14:textId="77777777" w:rsidR="00766354" w:rsidRPr="00D3436F" w:rsidRDefault="00766354" w:rsidP="00766354">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6027DF93" w14:textId="77777777" w:rsidR="00766354" w:rsidRPr="00D3436F" w:rsidRDefault="00766354" w:rsidP="00766354">
      <w:pPr>
        <w:pStyle w:val="FootnoteText"/>
        <w:rPr>
          <w:lang w:val="es-ES"/>
        </w:rPr>
      </w:pPr>
    </w:p>
  </w:footnote>
  <w:footnote w:id="12">
    <w:p w14:paraId="0B065BCE" w14:textId="77777777" w:rsidR="00766354" w:rsidRPr="008842CE" w:rsidRDefault="00766354" w:rsidP="00766354">
      <w:pPr>
        <w:pStyle w:val="FootnoteText"/>
        <w:jc w:val="both"/>
      </w:pPr>
    </w:p>
  </w:footnote>
  <w:footnote w:id="13">
    <w:p w14:paraId="67AF1CF5" w14:textId="77777777" w:rsidR="00766354" w:rsidRPr="008842CE" w:rsidRDefault="00766354" w:rsidP="00766354">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3F6D93E" w14:textId="77777777" w:rsidR="00766354" w:rsidRPr="008842CE" w:rsidRDefault="00766354" w:rsidP="00766354">
      <w:pPr>
        <w:pStyle w:val="FootnoteText"/>
        <w:jc w:val="both"/>
        <w:rPr>
          <w:rFonts w:ascii="GHEA Grapalat" w:hAnsi="GHEA Grapalat"/>
        </w:rPr>
      </w:pPr>
    </w:p>
  </w:footnote>
  <w:footnote w:id="14">
    <w:p w14:paraId="6FF8EB20" w14:textId="77777777" w:rsidR="00766354" w:rsidRPr="008842CE" w:rsidRDefault="00766354" w:rsidP="00766354">
      <w:pPr>
        <w:pStyle w:val="FootnoteText"/>
        <w:jc w:val="both"/>
      </w:pPr>
    </w:p>
  </w:footnote>
  <w:footnote w:id="15">
    <w:p w14:paraId="63F13597" w14:textId="77777777" w:rsidR="00DE2AE3" w:rsidRPr="00D3436F" w:rsidRDefault="00DE2AE3"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6">
    <w:p w14:paraId="56AB0D5E" w14:textId="77777777" w:rsidR="00DE2AE3" w:rsidRPr="008842CE" w:rsidRDefault="00DE2AE3"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B2CB6FF" w14:textId="77777777" w:rsidR="00DE2AE3" w:rsidRPr="00E85250" w:rsidRDefault="00DE2AE3" w:rsidP="00D90640">
      <w:pPr>
        <w:widowControl w:val="0"/>
        <w:spacing w:after="160" w:line="360" w:lineRule="auto"/>
        <w:ind w:firstLine="709"/>
        <w:jc w:val="both"/>
        <w:rPr>
          <w:rFonts w:ascii="GHEA Grapalat" w:hAnsi="GHEA Grapalat"/>
          <w:lang w:val="hy-AM"/>
        </w:rPr>
      </w:pPr>
    </w:p>
    <w:p w14:paraId="7D754B65" w14:textId="77777777" w:rsidR="00DE2AE3" w:rsidRPr="00D3436F" w:rsidRDefault="00DE2AE3">
      <w:pPr>
        <w:pStyle w:val="FootnoteText"/>
        <w:rPr>
          <w:lang w:val="hy-AM"/>
        </w:rPr>
      </w:pPr>
    </w:p>
  </w:footnote>
  <w:footnote w:id="17">
    <w:p w14:paraId="17DA5E26" w14:textId="77777777" w:rsidR="00DE2AE3" w:rsidRPr="00402BC3" w:rsidRDefault="00DE2AE3"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2F5AA668" w14:textId="77777777" w:rsidR="00DE2AE3" w:rsidRPr="00552088" w:rsidRDefault="00DE2AE3"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3AEAC03" w14:textId="77777777" w:rsidR="00DE2AE3" w:rsidRPr="00D3436F" w:rsidRDefault="00DE2AE3">
      <w:pPr>
        <w:pStyle w:val="FootnoteText"/>
        <w:rPr>
          <w:lang w:val="hy-AM"/>
        </w:rPr>
      </w:pPr>
    </w:p>
  </w:footnote>
  <w:footnote w:id="18">
    <w:p w14:paraId="1F09CCD4" w14:textId="77777777" w:rsidR="00DE2AE3" w:rsidRPr="008842CE" w:rsidRDefault="00DE2AE3"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56039D68" w14:textId="77777777" w:rsidR="00DE2AE3" w:rsidRPr="00D3436F" w:rsidRDefault="00DE2AE3">
      <w:pPr>
        <w:pStyle w:val="FootnoteText"/>
        <w:rPr>
          <w:lang w:val="hy-AM"/>
        </w:rPr>
      </w:pPr>
    </w:p>
  </w:footnote>
  <w:footnote w:id="19">
    <w:p w14:paraId="63BA880E" w14:textId="77777777" w:rsidR="00DE2AE3" w:rsidRPr="00D3436F" w:rsidRDefault="00DE2AE3"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0">
    <w:p w14:paraId="060262CC" w14:textId="77777777" w:rsidR="00DE2AE3" w:rsidRPr="008842CE" w:rsidRDefault="00DE2AE3"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494DA31" w14:textId="77777777" w:rsidR="00DE2AE3" w:rsidRPr="00D3436F" w:rsidRDefault="00DE2AE3">
      <w:pPr>
        <w:pStyle w:val="FootnoteText"/>
        <w:rPr>
          <w:lang w:val="hy-AM"/>
        </w:rPr>
      </w:pPr>
    </w:p>
  </w:footnote>
  <w:footnote w:id="21">
    <w:p w14:paraId="545A7F76" w14:textId="0388365D" w:rsidR="00DE2AE3" w:rsidRPr="00E861BF" w:rsidRDefault="00DE2AE3" w:rsidP="008842CE">
      <w:pPr>
        <w:pStyle w:val="FootnoteText"/>
        <w:widowControl w:val="0"/>
        <w:jc w:val="both"/>
        <w:rPr>
          <w:rFonts w:ascii="GHEA Grapalat" w:hAnsi="GHEA Grapalat"/>
          <w:i/>
        </w:rPr>
      </w:pPr>
      <w:r w:rsidRPr="008842CE">
        <w:rPr>
          <w:rFonts w:ascii="GHEA Grapalat" w:hAnsi="GHEA Grapalat"/>
          <w:i/>
        </w:rPr>
        <w:t>.</w:t>
      </w:r>
    </w:p>
  </w:footnote>
  <w:footnote w:id="22">
    <w:p w14:paraId="065E039F" w14:textId="3E2DF120" w:rsidR="00DE2AE3" w:rsidRPr="00E861BF" w:rsidRDefault="00DE2AE3" w:rsidP="00B64ECA">
      <w:pPr>
        <w:pStyle w:val="FootnoteText"/>
        <w:widowControl w:val="0"/>
        <w:jc w:val="both"/>
        <w:rPr>
          <w:rFonts w:ascii="GHEA Grapalat" w:hAnsi="GHEA Grapalat"/>
          <w:i/>
        </w:rPr>
      </w:pPr>
    </w:p>
  </w:footnote>
  <w:footnote w:id="23">
    <w:p w14:paraId="5FBD9339" w14:textId="6F4ED428" w:rsidR="00DE2AE3" w:rsidRPr="00E861BF" w:rsidRDefault="00DE2AE3" w:rsidP="008842CE">
      <w:pPr>
        <w:pStyle w:val="FootnoteText"/>
        <w:widowControl w:val="0"/>
        <w:jc w:val="both"/>
        <w:rPr>
          <w:rFonts w:ascii="GHEA Grapalat" w:hAnsi="GHEA Grapalat"/>
          <w:i/>
        </w:rPr>
      </w:pPr>
    </w:p>
  </w:footnote>
  <w:footnote w:id="24">
    <w:p w14:paraId="06C5CED9" w14:textId="77777777" w:rsidR="00DE2AE3" w:rsidRPr="008842CE" w:rsidRDefault="00DE2AE3"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5">
    <w:p w14:paraId="6D9D05D7" w14:textId="77777777" w:rsidR="00DE2AE3" w:rsidRPr="008842CE" w:rsidRDefault="00DE2AE3"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29E422D"/>
    <w:multiLevelType w:val="hybridMultilevel"/>
    <w:tmpl w:val="FCB8D33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89E3BC7"/>
    <w:multiLevelType w:val="hybridMultilevel"/>
    <w:tmpl w:val="25408F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6F24F7"/>
    <w:multiLevelType w:val="hybridMultilevel"/>
    <w:tmpl w:val="9D28728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AED2343"/>
    <w:multiLevelType w:val="hybridMultilevel"/>
    <w:tmpl w:val="D85E0620"/>
    <w:lvl w:ilvl="0" w:tplc="25A20C26">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8"/>
  </w:num>
  <w:num w:numId="13">
    <w:abstractNumId w:val="24"/>
  </w:num>
  <w:num w:numId="14">
    <w:abstractNumId w:val="12"/>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23"/>
  </w:num>
  <w:num w:numId="27">
    <w:abstractNumId w:val="25"/>
  </w:num>
  <w:num w:numId="28">
    <w:abstractNumId w:val="27"/>
  </w:num>
  <w:num w:numId="29">
    <w:abstractNumId w:val="11"/>
  </w:num>
  <w:num w:numId="30">
    <w:abstractNumId w:val="3"/>
  </w:num>
  <w:num w:numId="31">
    <w:abstractNumId w:val="2"/>
  </w:num>
  <w:num w:numId="32">
    <w:abstractNumId w:val="0"/>
  </w:num>
  <w:num w:numId="33">
    <w:abstractNumId w:val="8"/>
  </w:num>
  <w:num w:numId="34">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D14"/>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0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5FAD"/>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A33"/>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2C81"/>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4A0F"/>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3B0D"/>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5DD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4B8"/>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D7E5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41E8"/>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03FD"/>
    <w:rsid w:val="0033253D"/>
    <w:rsid w:val="00333314"/>
    <w:rsid w:val="00333B85"/>
    <w:rsid w:val="00334564"/>
    <w:rsid w:val="003347CE"/>
    <w:rsid w:val="0033571F"/>
    <w:rsid w:val="00335C2A"/>
    <w:rsid w:val="00335DAA"/>
    <w:rsid w:val="00335E24"/>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C79"/>
    <w:rsid w:val="003C53D4"/>
    <w:rsid w:val="003C5795"/>
    <w:rsid w:val="003C5E16"/>
    <w:rsid w:val="003C61D5"/>
    <w:rsid w:val="003C670C"/>
    <w:rsid w:val="003C6A92"/>
    <w:rsid w:val="003C7160"/>
    <w:rsid w:val="003C78D9"/>
    <w:rsid w:val="003D0075"/>
    <w:rsid w:val="003D0568"/>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9DF"/>
    <w:rsid w:val="003F4C5E"/>
    <w:rsid w:val="003F6081"/>
    <w:rsid w:val="003F66A5"/>
    <w:rsid w:val="003F6CF8"/>
    <w:rsid w:val="003F6ED1"/>
    <w:rsid w:val="003F762C"/>
    <w:rsid w:val="003F7B41"/>
    <w:rsid w:val="003F7F2F"/>
    <w:rsid w:val="00400E6E"/>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4FB8"/>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44F"/>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6DD"/>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1BD1"/>
    <w:rsid w:val="00731BFC"/>
    <w:rsid w:val="00731D26"/>
    <w:rsid w:val="00735365"/>
    <w:rsid w:val="00736575"/>
    <w:rsid w:val="00736958"/>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6354"/>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4C"/>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1E0F"/>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85"/>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6405"/>
    <w:rsid w:val="008B73CD"/>
    <w:rsid w:val="008B7BE2"/>
    <w:rsid w:val="008C0D41"/>
    <w:rsid w:val="008C1440"/>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32C"/>
    <w:rsid w:val="00954425"/>
    <w:rsid w:val="009548D2"/>
    <w:rsid w:val="00954C8E"/>
    <w:rsid w:val="00955135"/>
    <w:rsid w:val="0095579B"/>
    <w:rsid w:val="00955A1E"/>
    <w:rsid w:val="00955E87"/>
    <w:rsid w:val="00956D11"/>
    <w:rsid w:val="00960802"/>
    <w:rsid w:val="009619D8"/>
    <w:rsid w:val="009625DA"/>
    <w:rsid w:val="00962791"/>
    <w:rsid w:val="009627B3"/>
    <w:rsid w:val="009631E2"/>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161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428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46F"/>
    <w:rsid w:val="009F3E70"/>
    <w:rsid w:val="009F4638"/>
    <w:rsid w:val="009F5D9B"/>
    <w:rsid w:val="009F64A7"/>
    <w:rsid w:val="009F664E"/>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1B2"/>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DBE"/>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49E1"/>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AD8"/>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14F"/>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3EB7"/>
    <w:rsid w:val="00C53EE7"/>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3B93"/>
    <w:rsid w:val="00CF6D51"/>
    <w:rsid w:val="00CF7801"/>
    <w:rsid w:val="00CF7A4E"/>
    <w:rsid w:val="00CF7F57"/>
    <w:rsid w:val="00D00401"/>
    <w:rsid w:val="00D0068C"/>
    <w:rsid w:val="00D008B5"/>
    <w:rsid w:val="00D00A61"/>
    <w:rsid w:val="00D00BED"/>
    <w:rsid w:val="00D00DA3"/>
    <w:rsid w:val="00D01191"/>
    <w:rsid w:val="00D017EE"/>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4D76"/>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D776C"/>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59E2"/>
    <w:rsid w:val="00E3606B"/>
    <w:rsid w:val="00E36717"/>
    <w:rsid w:val="00E36981"/>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46C4"/>
    <w:rsid w:val="00E85485"/>
    <w:rsid w:val="00E85A49"/>
    <w:rsid w:val="00E861BF"/>
    <w:rsid w:val="00E90E72"/>
    <w:rsid w:val="00E90FD0"/>
    <w:rsid w:val="00E91A69"/>
    <w:rsid w:val="00E91D37"/>
    <w:rsid w:val="00E91F17"/>
    <w:rsid w:val="00E92272"/>
    <w:rsid w:val="00E92BAA"/>
    <w:rsid w:val="00E93CA2"/>
    <w:rsid w:val="00E9444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6E5E"/>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E96"/>
    <w:rsid w:val="00EC00EF"/>
    <w:rsid w:val="00EC09B0"/>
    <w:rsid w:val="00EC165E"/>
    <w:rsid w:val="00EC22F7"/>
    <w:rsid w:val="00EC2345"/>
    <w:rsid w:val="00EC2CDE"/>
    <w:rsid w:val="00EC362B"/>
    <w:rsid w:val="00EC400D"/>
    <w:rsid w:val="00EC4580"/>
    <w:rsid w:val="00EC5C41"/>
    <w:rsid w:val="00EC68BC"/>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62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0B60"/>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CC3"/>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DCB41A"/>
  <w15:docId w15:val="{450A98E9-BA4D-4B1E-ADDC-DB276CB74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141E8-2884-45EE-AB1E-69B2342B3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86</Pages>
  <Words>19754</Words>
  <Characters>112602</Characters>
  <Application>Microsoft Office Word</Application>
  <DocSecurity>0</DocSecurity>
  <Lines>938</Lines>
  <Paragraphs>264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132092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43</cp:revision>
  <cp:lastPrinted>2018-02-16T07:12:00Z</cp:lastPrinted>
  <dcterms:created xsi:type="dcterms:W3CDTF">2021-04-12T07:46:00Z</dcterms:created>
  <dcterms:modified xsi:type="dcterms:W3CDTF">2021-12-06T11:54:00Z</dcterms:modified>
</cp:coreProperties>
</file>